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77777777" w:rsidR="001208F9" w:rsidRPr="002168E3" w:rsidRDefault="000736B9" w:rsidP="003F7FC0">
      <w:r>
        <w:tab/>
      </w:r>
      <w:r w:rsidR="00623388">
        <w:tab/>
      </w:r>
      <w:r w:rsidR="00623388">
        <w:tab/>
      </w:r>
    </w:p>
    <w:p w14:paraId="78566942" w14:textId="77777777" w:rsidR="003F7FC0" w:rsidRDefault="003F7FC0" w:rsidP="003F7FC0">
      <w:pPr>
        <w:jc w:val="center"/>
        <w:rPr>
          <w:b/>
        </w:rPr>
      </w:pPr>
    </w:p>
    <w:p w14:paraId="76A29B24" w14:textId="3CA197F0" w:rsidR="003F7FC0" w:rsidRDefault="003F7FC0" w:rsidP="003F7FC0">
      <w:pPr>
        <w:jc w:val="center"/>
        <w:rPr>
          <w:b/>
        </w:rPr>
      </w:pPr>
    </w:p>
    <w:p w14:paraId="1E4EAFA0" w14:textId="4BB45402" w:rsidR="003F7FC0" w:rsidRDefault="003F7FC0" w:rsidP="003F7FC0">
      <w:pPr>
        <w:jc w:val="center"/>
        <w:rPr>
          <w:b/>
        </w:rPr>
      </w:pPr>
    </w:p>
    <w:p w14:paraId="6007A41F" w14:textId="77777777" w:rsidR="003F7FC0" w:rsidRDefault="003F7FC0" w:rsidP="003F7FC0">
      <w:pPr>
        <w:jc w:val="center"/>
        <w:rPr>
          <w:b/>
        </w:rPr>
      </w:pPr>
    </w:p>
    <w:p w14:paraId="030A1E0B" w14:textId="77777777" w:rsidR="003F7FC0" w:rsidRDefault="003F7FC0" w:rsidP="003F7FC0">
      <w:pPr>
        <w:jc w:val="center"/>
        <w:rPr>
          <w:b/>
        </w:rPr>
      </w:pPr>
    </w:p>
    <w:p w14:paraId="70045CDE" w14:textId="77777777" w:rsidR="003F7FC0" w:rsidRDefault="003F7FC0" w:rsidP="003F7FC0">
      <w:pPr>
        <w:jc w:val="center"/>
        <w:rPr>
          <w:b/>
        </w:rPr>
      </w:pPr>
    </w:p>
    <w:p w14:paraId="624555C4" w14:textId="67F9AA3A" w:rsidR="00C5463A" w:rsidRPr="00DD7FBA" w:rsidRDefault="007F656F" w:rsidP="003F7FC0">
      <w:pPr>
        <w:jc w:val="center"/>
        <w:rPr>
          <w:b/>
        </w:rPr>
      </w:pPr>
      <w:r w:rsidRPr="00DD7FBA">
        <w:rPr>
          <w:b/>
        </w:rPr>
        <w:t>NARODOWE CENTRUM BADAŃ I ROZ</w:t>
      </w:r>
      <w:r w:rsidR="00C5463A" w:rsidRPr="00DD7FBA">
        <w:rPr>
          <w:b/>
        </w:rPr>
        <w:t>W</w:t>
      </w:r>
      <w:r w:rsidRPr="00DD7FBA">
        <w:rPr>
          <w:b/>
        </w:rPr>
        <w:t>O</w:t>
      </w:r>
      <w:r w:rsidR="00C5463A" w:rsidRPr="00DD7FBA">
        <w:rPr>
          <w:b/>
        </w:rPr>
        <w:t>JU</w:t>
      </w:r>
    </w:p>
    <w:p w14:paraId="18F82309" w14:textId="22DF4B1F" w:rsidR="00C5463A" w:rsidRPr="00DD7FBA" w:rsidRDefault="00B772AD" w:rsidP="003F7FC0">
      <w:pPr>
        <w:jc w:val="center"/>
        <w:rPr>
          <w:b/>
        </w:rPr>
      </w:pPr>
      <w:bookmarkStart w:id="0" w:name="_Hlk52651051"/>
      <w:r w:rsidRPr="00DD7FBA">
        <w:rPr>
          <w:b/>
        </w:rPr>
        <w:t>R</w:t>
      </w:r>
      <w:r w:rsidR="00C5463A" w:rsidRPr="00DD7FBA">
        <w:rPr>
          <w:b/>
        </w:rPr>
        <w:t>egulamin przeprowadz</w:t>
      </w:r>
      <w:r w:rsidRPr="00DD7FBA">
        <w:rPr>
          <w:b/>
        </w:rPr>
        <w:t>e</w:t>
      </w:r>
      <w:r w:rsidR="00C5463A" w:rsidRPr="00DD7FBA">
        <w:rPr>
          <w:b/>
        </w:rPr>
        <w:t>nia postępowania</w:t>
      </w:r>
      <w:r w:rsidRPr="00DD7FBA">
        <w:rPr>
          <w:b/>
        </w:rPr>
        <w:t xml:space="preserve"> </w:t>
      </w:r>
      <w:r w:rsidR="00E96A25" w:rsidRPr="00DD7FBA">
        <w:rPr>
          <w:b/>
        </w:rPr>
        <w:t xml:space="preserve">nr </w:t>
      </w:r>
      <w:r w:rsidR="6B7889D0" w:rsidRPr="00DD7FBA">
        <w:rPr>
          <w:b/>
        </w:rPr>
        <w:t>88/21/PU</w:t>
      </w:r>
      <w:r w:rsidR="003F7FC0">
        <w:rPr>
          <w:b/>
        </w:rPr>
        <w:t>/P63</w:t>
      </w:r>
      <w:r w:rsidR="00E96A25" w:rsidRPr="00DD7FBA">
        <w:rPr>
          <w:b/>
        </w:rPr>
        <w:t xml:space="preserve"> </w:t>
      </w:r>
      <w:r w:rsidRPr="00DD7FBA">
        <w:rPr>
          <w:b/>
        </w:rPr>
        <w:t xml:space="preserve">o udzielenie zamówienia </w:t>
      </w:r>
      <w:r w:rsidRPr="00DD7FBA">
        <w:rPr>
          <w:b/>
        </w:rPr>
        <w:br/>
      </w:r>
      <w:r w:rsidR="00B97289" w:rsidRPr="00DD7FBA">
        <w:rPr>
          <w:b/>
        </w:rPr>
        <w:t>na usługi badawczo-rozwojowe</w:t>
      </w:r>
      <w:r w:rsidRPr="00DD7FBA">
        <w:rPr>
          <w:b/>
        </w:rPr>
        <w:t xml:space="preserve"> </w:t>
      </w:r>
      <w:r w:rsidR="00EC4DFE" w:rsidRPr="00DD7FBA">
        <w:rPr>
          <w:b/>
        </w:rPr>
        <w:t xml:space="preserve">w ramach </w:t>
      </w:r>
      <w:r w:rsidR="00390FB3" w:rsidRPr="00DD7FBA">
        <w:rPr>
          <w:b/>
        </w:rPr>
        <w:t>Przedsięwzięcia</w:t>
      </w:r>
      <w:r w:rsidR="00C5463A" w:rsidRPr="00DD7FBA">
        <w:rPr>
          <w:b/>
        </w:rPr>
        <w:t>:</w:t>
      </w:r>
    </w:p>
    <w:p w14:paraId="0264DA27" w14:textId="589F544A" w:rsidR="00E01162" w:rsidRPr="003F7FC0" w:rsidRDefault="00C5463A" w:rsidP="003F7FC0">
      <w:pPr>
        <w:jc w:val="center"/>
        <w:rPr>
          <w:b/>
          <w:color w:val="C00000"/>
        </w:rPr>
      </w:pPr>
      <w:r w:rsidRPr="003F7FC0">
        <w:rPr>
          <w:b/>
          <w:color w:val="C00000"/>
        </w:rPr>
        <w:t>„</w:t>
      </w:r>
      <w:r w:rsidR="003F2825" w:rsidRPr="003F7FC0">
        <w:rPr>
          <w:b/>
          <w:color w:val="C00000"/>
        </w:rPr>
        <w:t>Elektrociepłownia w lokalnym systemie energetycznym</w:t>
      </w:r>
      <w:r w:rsidR="00280A7F" w:rsidRPr="003F7FC0">
        <w:rPr>
          <w:b/>
          <w:color w:val="C00000"/>
        </w:rPr>
        <w:t>”</w:t>
      </w:r>
    </w:p>
    <w:bookmarkEnd w:id="0"/>
    <w:p w14:paraId="7211C163" w14:textId="77777777" w:rsidR="00C5463A" w:rsidRPr="003F2825" w:rsidRDefault="00C5463A" w:rsidP="003F7FC0"/>
    <w:p w14:paraId="2E34EE27" w14:textId="47FEDF64" w:rsidR="00C5463A" w:rsidRDefault="00C5463A" w:rsidP="003F7FC0"/>
    <w:p w14:paraId="17CCCED4" w14:textId="1224D576" w:rsidR="003F7FC0" w:rsidRDefault="003F7FC0" w:rsidP="003F7FC0"/>
    <w:p w14:paraId="2A1DCEE2" w14:textId="549684B9" w:rsidR="003F7FC0" w:rsidRDefault="003F7FC0" w:rsidP="003F7FC0"/>
    <w:p w14:paraId="2D6E9822" w14:textId="77777777" w:rsidR="003F7FC0" w:rsidRPr="003F2825" w:rsidRDefault="003F7FC0" w:rsidP="003F7FC0"/>
    <w:p w14:paraId="3FA10A09" w14:textId="77777777" w:rsidR="00C5463A" w:rsidRPr="003F2825" w:rsidRDefault="00C5463A" w:rsidP="003F7FC0"/>
    <w:p w14:paraId="200ADA22" w14:textId="77777777" w:rsidR="00C5463A" w:rsidRPr="00C9470A" w:rsidRDefault="00C5463A" w:rsidP="003F7FC0">
      <w:pPr>
        <w:jc w:val="center"/>
      </w:pPr>
      <w:r w:rsidRPr="00C9470A">
        <w:t>ZATWIERDZAM</w:t>
      </w:r>
    </w:p>
    <w:p w14:paraId="5B5EFC2D" w14:textId="43225E5F" w:rsidR="00C5463A" w:rsidRPr="00C9470A" w:rsidRDefault="004A4EFF" w:rsidP="003F7FC0">
      <w:pPr>
        <w:jc w:val="center"/>
      </w:pPr>
      <w:r w:rsidRPr="00C9470A">
        <w:t xml:space="preserve">Z upoważnienia </w:t>
      </w:r>
      <w:r w:rsidR="00C5463A" w:rsidRPr="00C9470A">
        <w:t>Dyrektor</w:t>
      </w:r>
      <w:r w:rsidRPr="00C9470A">
        <w:t>a NCBR</w:t>
      </w:r>
    </w:p>
    <w:p w14:paraId="63AF52A8" w14:textId="15E1D6B7" w:rsidR="00C5463A" w:rsidRPr="00C9470A" w:rsidRDefault="004A4EFF" w:rsidP="003F7FC0">
      <w:pPr>
        <w:jc w:val="center"/>
      </w:pPr>
      <w:r w:rsidRPr="00C9470A">
        <w:t xml:space="preserve">- </w:t>
      </w:r>
      <w:r w:rsidR="00033928" w:rsidRPr="00C9470A">
        <w:t xml:space="preserve">Wojciech </w:t>
      </w:r>
      <w:r w:rsidRPr="00C9470A">
        <w:t>Racięcki</w:t>
      </w:r>
    </w:p>
    <w:p w14:paraId="024DD1A7" w14:textId="30847EBE" w:rsidR="004A4EFF" w:rsidRPr="00C9470A" w:rsidRDefault="004A4EFF" w:rsidP="003F7FC0">
      <w:pPr>
        <w:jc w:val="center"/>
      </w:pPr>
      <w:r w:rsidRPr="00C9470A">
        <w:t>Dyrektor Działu Rozwoju Innowacyjnych Metod Zarządzania Programami</w:t>
      </w:r>
    </w:p>
    <w:p w14:paraId="5802E254" w14:textId="01864B03" w:rsidR="00C5463A" w:rsidRPr="00C9470A" w:rsidRDefault="00AD183C" w:rsidP="003F7FC0">
      <w:pPr>
        <w:jc w:val="center"/>
      </w:pPr>
      <w:r w:rsidRPr="00C9470A">
        <w:t>/podpisano elektronicznie/</w:t>
      </w:r>
    </w:p>
    <w:p w14:paraId="17F8698A" w14:textId="77777777" w:rsidR="00AD183C" w:rsidRPr="00C9470A" w:rsidRDefault="00AD183C" w:rsidP="003F7FC0">
      <w:pPr>
        <w:jc w:val="center"/>
      </w:pPr>
    </w:p>
    <w:p w14:paraId="01B18E8E" w14:textId="71E9B60B" w:rsidR="0000670F" w:rsidRDefault="001208F9" w:rsidP="003F7FC0">
      <w:pPr>
        <w:jc w:val="center"/>
      </w:pPr>
      <w:r w:rsidRPr="51885F20">
        <w:t>Warszawa,</w:t>
      </w:r>
      <w:r w:rsidR="003F2825" w:rsidRPr="51885F20">
        <w:t xml:space="preserve"> </w:t>
      </w:r>
      <w:r w:rsidR="0B5B2F90" w:rsidRPr="51885F20">
        <w:t>28.05.</w:t>
      </w:r>
      <w:r w:rsidR="003F2825" w:rsidRPr="51885F20">
        <w:t>2021 r.</w:t>
      </w:r>
    </w:p>
    <w:p w14:paraId="2DF9AAB9" w14:textId="3FD0DEDB" w:rsidR="00AE0073" w:rsidRDefault="00AE0073" w:rsidP="003F7FC0">
      <w:pPr>
        <w:jc w:val="center"/>
        <w:rPr>
          <w:ins w:id="1" w:author="Autor"/>
        </w:rPr>
      </w:pPr>
      <w:r>
        <w:t>zmiana z dnia 17.06.2021 r.</w:t>
      </w:r>
    </w:p>
    <w:p w14:paraId="4B025538" w14:textId="794CFC26" w:rsidR="006A6577" w:rsidRDefault="006A6577" w:rsidP="003F7FC0">
      <w:pPr>
        <w:jc w:val="center"/>
      </w:pPr>
      <w:ins w:id="2" w:author="Autor">
        <w:r>
          <w:t>zmiana z dnia 7.07.2021 r.</w:t>
        </w:r>
      </w:ins>
      <w:bookmarkStart w:id="3" w:name="_GoBack"/>
      <w:bookmarkEnd w:id="3"/>
    </w:p>
    <w:p w14:paraId="186EA9BD" w14:textId="77777777" w:rsidR="0000670F" w:rsidRPr="00C9470A" w:rsidRDefault="0000670F" w:rsidP="003F7FC0">
      <w:pPr>
        <w:jc w:val="center"/>
      </w:pPr>
    </w:p>
    <w:p w14:paraId="687274F3" w14:textId="77777777" w:rsidR="0000670F" w:rsidRPr="00C9470A" w:rsidRDefault="0000670F" w:rsidP="003F7FC0"/>
    <w:p w14:paraId="7458C4D3" w14:textId="77777777" w:rsidR="00A67D69" w:rsidRPr="00C9470A" w:rsidRDefault="00A67D69" w:rsidP="003F7FC0">
      <w:pPr>
        <w:sectPr w:rsidR="00A67D69" w:rsidRPr="00C9470A" w:rsidSect="001E0AD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7" w:right="1417" w:bottom="1417" w:left="1417" w:header="709" w:footer="414" w:gutter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-1588003421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0661B472" w14:textId="4FB9860F" w:rsidR="00A67D69" w:rsidRPr="00C9470A" w:rsidRDefault="00A67D69" w:rsidP="003F7FC0">
          <w:pPr>
            <w:pStyle w:val="Nagwekspisutreci"/>
            <w:numPr>
              <w:ilvl w:val="0"/>
              <w:numId w:val="0"/>
            </w:numPr>
            <w:spacing w:line="259" w:lineRule="auto"/>
            <w:ind w:left="432"/>
          </w:pPr>
          <w:r w:rsidRPr="00C9470A">
            <w:t>Spis treści</w:t>
          </w:r>
        </w:p>
        <w:p w14:paraId="100E2099" w14:textId="7D9EDF0F" w:rsidR="00C84D02" w:rsidRDefault="00A67D69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9470A">
            <w:rPr>
              <w:rFonts w:cstheme="minorHAnsi"/>
              <w:color w:val="000000" w:themeColor="text1"/>
            </w:rPr>
            <w:fldChar w:fldCharType="begin"/>
          </w:r>
          <w:r w:rsidRPr="00C9470A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9470A">
            <w:rPr>
              <w:rFonts w:cstheme="minorHAnsi"/>
              <w:color w:val="000000" w:themeColor="text1"/>
            </w:rPr>
            <w:fldChar w:fldCharType="separate"/>
          </w:r>
          <w:hyperlink w:anchor="_Toc72700646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053599" w14:textId="76F84714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7" w:history="1">
            <w:r w:rsidR="00C84D02" w:rsidRPr="004550DD">
              <w:rPr>
                <w:rStyle w:val="Hipercze"/>
                <w:b/>
                <w:bCs/>
                <w:noProof/>
              </w:rPr>
              <w:t>1.1.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Cele i uzasadnienie Przedsięwzięcia „Elektrociepłownia w lokalnym systemie energetycznym”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7E5E1E9" w14:textId="3F240B03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8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9186B61" w14:textId="79713DCE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49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_Toc72700649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6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8DC49DE" w14:textId="57562AFC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0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1.4.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60ABD7D" w14:textId="1006ECAC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1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1.5.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5514375B" w14:textId="5D01E05D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2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39C7AD3" w14:textId="6CBBD480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3" w:history="1"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Informacje</w:t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15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5209F2F" w14:textId="4F0301FA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4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2.2.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F87A031" w14:textId="0B60397C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5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41197B00" w14:textId="761D0B73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56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908AF1" w14:textId="284229C7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7" w:history="1">
            <w:r w:rsidR="00C84D02" w:rsidRPr="004550DD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19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92EEE29" w14:textId="385B77AA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8" w:history="1">
            <w:r w:rsidR="00C84D02" w:rsidRPr="004550DD">
              <w:rPr>
                <w:rStyle w:val="Hipercze"/>
                <w:b/>
                <w:noProof/>
              </w:rPr>
              <w:t>4.2.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20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8734D9E" w14:textId="2429AC6B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59" w:history="1">
            <w:r w:rsidR="00C84D02" w:rsidRPr="004550DD">
              <w:rPr>
                <w:rStyle w:val="Hipercze"/>
                <w:b/>
                <w:noProof/>
              </w:rPr>
              <w:t>4.3.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noProof/>
              </w:rPr>
              <w:t>Sposób, miejsce i termin składania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_Toc72700659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22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A75A57A" w14:textId="7AF4C0FA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0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E5A158E" w14:textId="236AE63E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1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0F9D96D" w14:textId="0799DF42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2" w:history="1">
            <w:r w:rsidR="00C84D02" w:rsidRPr="004550DD">
              <w:rPr>
                <w:rStyle w:val="Hipercze"/>
                <w:rFonts w:cstheme="majorHAnsi"/>
                <w:b/>
                <w:noProof/>
              </w:rPr>
              <w:t>6.1.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C1719B7" w14:textId="6CB790C5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3" w:history="1">
            <w:r w:rsidR="00C84D02" w:rsidRPr="004550DD">
              <w:rPr>
                <w:rStyle w:val="Hipercze"/>
                <w:b/>
                <w:bCs/>
                <w:noProof/>
              </w:rPr>
              <w:t>6.2.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24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4D4269A1" w14:textId="58E3AE81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4" w:history="1">
            <w:r w:rsidR="00C84D02" w:rsidRPr="004550DD">
              <w:rPr>
                <w:rStyle w:val="Hipercze"/>
                <w:b/>
                <w:bCs/>
                <w:noProof/>
              </w:rPr>
              <w:t>6.3.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26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07DB31EA" w14:textId="0E28DAA5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5" w:history="1">
            <w:r w:rsidR="00C84D02" w:rsidRPr="004550DD">
              <w:rPr>
                <w:rStyle w:val="Hipercze"/>
                <w:b/>
                <w:bCs/>
                <w:noProof/>
              </w:rPr>
              <w:t>6.4.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Ocena merytoryczna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F168B1C" w14:textId="6D14BDE8" w:rsidR="00C84D02" w:rsidRDefault="00B25261" w:rsidP="003F7FC0">
          <w:pPr>
            <w:pStyle w:val="Spistreci2"/>
            <w:tabs>
              <w:tab w:val="left" w:pos="880"/>
              <w:tab w:val="right" w:leader="dot" w:pos="9062"/>
            </w:tabs>
            <w:rPr>
              <w:rFonts w:cstheme="minorBidi"/>
              <w:noProof/>
            </w:rPr>
          </w:pPr>
          <w:hyperlink w:anchor="_Toc72700666" w:history="1">
            <w:r w:rsidR="00C84D02" w:rsidRPr="004550DD">
              <w:rPr>
                <w:rStyle w:val="Hipercze"/>
                <w:b/>
                <w:bCs/>
                <w:noProof/>
              </w:rPr>
              <w:t>6.5.</w:t>
            </w:r>
            <w:r w:rsidR="00C84D02">
              <w:rPr>
                <w:rFonts w:cstheme="minorBidi"/>
                <w:noProof/>
              </w:rPr>
              <w:tab/>
            </w:r>
            <w:r w:rsidR="00C84D02" w:rsidRPr="004550DD">
              <w:rPr>
                <w:rStyle w:val="Hipercze"/>
                <w:b/>
                <w:bCs/>
                <w:noProof/>
              </w:rPr>
              <w:t>Lista Rankingowa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_Toc72700666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27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1EE3BEB7" w14:textId="12FBEF1B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7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_Toc72700667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22182A9B" w14:textId="5D5F382B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8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_Toc72700668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28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142731A9" w14:textId="6561EC54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69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_Toc72700669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EA8E075" w14:textId="09DC736F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0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_Toc72700670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29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FB7CDF4" w14:textId="5252E11F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1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_Toc72700671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9650798" w14:textId="104F39BC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2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_Toc72700672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33E13919" w14:textId="1B02197A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3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_Toc72700673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31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25836B1" w14:textId="2D62CFB5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4" w:history="1">
            <w:r w:rsidR="00C84D02" w:rsidRPr="004550DD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_Toc72700674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32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6D37107F" w14:textId="6E239E57" w:rsidR="00C84D02" w:rsidRDefault="00B25261" w:rsidP="003F7FC0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700675" w:history="1">
            <w:r w:rsidR="00C84D02" w:rsidRPr="004550DD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C84D02">
              <w:rPr>
                <w:rFonts w:eastAsiaTheme="minorEastAsia"/>
                <w:noProof/>
                <w:lang w:eastAsia="pl-PL"/>
              </w:rPr>
              <w:tab/>
            </w:r>
            <w:r w:rsidR="00C84D02" w:rsidRPr="004550DD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C84D02">
              <w:rPr>
                <w:noProof/>
                <w:webHidden/>
              </w:rPr>
              <w:tab/>
            </w:r>
            <w:r w:rsidR="00C84D02">
              <w:rPr>
                <w:noProof/>
                <w:webHidden/>
              </w:rPr>
              <w:fldChar w:fldCharType="begin"/>
            </w:r>
            <w:r w:rsidR="00C84D02">
              <w:rPr>
                <w:noProof/>
                <w:webHidden/>
              </w:rPr>
              <w:instrText xml:space="preserve"> PAGEREF _Toc72700675 \h </w:instrText>
            </w:r>
            <w:r w:rsidR="00C84D02">
              <w:rPr>
                <w:noProof/>
                <w:webHidden/>
              </w:rPr>
            </w:r>
            <w:r w:rsidR="00C84D02">
              <w:rPr>
                <w:noProof/>
                <w:webHidden/>
              </w:rPr>
              <w:fldChar w:fldCharType="separate"/>
            </w:r>
            <w:r w:rsidR="003F7FC0">
              <w:rPr>
                <w:noProof/>
                <w:webHidden/>
              </w:rPr>
              <w:t>33</w:t>
            </w:r>
            <w:r w:rsidR="00C84D02">
              <w:rPr>
                <w:noProof/>
                <w:webHidden/>
              </w:rPr>
              <w:fldChar w:fldCharType="end"/>
            </w:r>
          </w:hyperlink>
        </w:p>
        <w:p w14:paraId="77A3ABBA" w14:textId="7480BD10" w:rsidR="00A67D69" w:rsidRPr="00C9470A" w:rsidRDefault="00A67D69" w:rsidP="003F7FC0">
          <w:pPr>
            <w:spacing w:before="60" w:after="60"/>
            <w:rPr>
              <w:rFonts w:cstheme="minorHAnsi"/>
              <w:color w:val="000000" w:themeColor="text1"/>
            </w:rPr>
          </w:pPr>
          <w:r w:rsidRPr="00C9470A">
            <w:rPr>
              <w:rFonts w:cstheme="minorHAnsi"/>
              <w:color w:val="000000" w:themeColor="text1"/>
            </w:rPr>
            <w:fldChar w:fldCharType="end"/>
          </w:r>
        </w:p>
      </w:sdtContent>
    </w:sdt>
    <w:p w14:paraId="1107109D" w14:textId="2CDA005B" w:rsidR="00141A81" w:rsidRPr="00C9470A" w:rsidRDefault="008C0349" w:rsidP="003F7FC0">
      <w:pPr>
        <w:pStyle w:val="Nagwek1"/>
        <w:spacing w:line="259" w:lineRule="auto"/>
      </w:pPr>
      <w:bookmarkStart w:id="5" w:name="_Toc496261285"/>
      <w:bookmarkStart w:id="6" w:name="_Toc503862993"/>
      <w:bookmarkStart w:id="7" w:name="_Ref509201274"/>
      <w:bookmarkStart w:id="8" w:name="_Ref52630528"/>
      <w:bookmarkStart w:id="9" w:name="_Toc53762088"/>
      <w:bookmarkStart w:id="10" w:name="_Toc72700646"/>
      <w:bookmarkStart w:id="11" w:name="_Toc494180633"/>
      <w:r w:rsidRPr="00C9470A">
        <w:t xml:space="preserve">Opis </w:t>
      </w:r>
      <w:r w:rsidR="00390FB3" w:rsidRPr="00DD7FBA">
        <w:t>Przedsięwzięcia</w:t>
      </w:r>
      <w:r w:rsidRPr="00C9470A">
        <w:t xml:space="preserve"> i Postępowania – uwagi ogólne</w:t>
      </w:r>
      <w:bookmarkEnd w:id="5"/>
      <w:bookmarkEnd w:id="6"/>
      <w:bookmarkEnd w:id="7"/>
      <w:bookmarkEnd w:id="8"/>
      <w:bookmarkEnd w:id="9"/>
      <w:bookmarkEnd w:id="10"/>
    </w:p>
    <w:p w14:paraId="5ED942E5" w14:textId="53751AC7" w:rsidR="007342C9" w:rsidRPr="00C9470A" w:rsidRDefault="007342C9" w:rsidP="003F7FC0">
      <w:pPr>
        <w:jc w:val="both"/>
        <w:rPr>
          <w:b/>
          <w:u w:val="single"/>
          <w:lang w:eastAsia="pl-PL"/>
        </w:rPr>
      </w:pPr>
      <w:r w:rsidRPr="00C9470A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9470A">
        <w:rPr>
          <w:b/>
          <w:u w:val="single"/>
          <w:lang w:eastAsia="pl-PL"/>
        </w:rPr>
        <w:t xml:space="preserve">słowniczku pojęć stanowiącym </w:t>
      </w:r>
      <w:r w:rsidR="00A65A55" w:rsidRPr="00C9470A">
        <w:rPr>
          <w:b/>
          <w:u w:val="single"/>
          <w:lang w:eastAsia="pl-PL"/>
        </w:rPr>
        <w:t>Załączni</w:t>
      </w:r>
      <w:r w:rsidRPr="00C9470A">
        <w:rPr>
          <w:b/>
          <w:u w:val="single"/>
          <w:lang w:eastAsia="pl-PL"/>
        </w:rPr>
        <w:t xml:space="preserve">k nr </w:t>
      </w:r>
      <w:r w:rsidR="006902CC">
        <w:rPr>
          <w:b/>
          <w:u w:val="single"/>
          <w:lang w:eastAsia="pl-PL"/>
        </w:rPr>
        <w:t>7</w:t>
      </w:r>
      <w:r w:rsidR="00187306" w:rsidRPr="00C9470A">
        <w:rPr>
          <w:b/>
          <w:u w:val="single"/>
          <w:lang w:eastAsia="pl-PL"/>
        </w:rPr>
        <w:t xml:space="preserve"> </w:t>
      </w:r>
      <w:r w:rsidRPr="00C9470A">
        <w:rPr>
          <w:b/>
          <w:u w:val="single"/>
          <w:lang w:eastAsia="pl-PL"/>
        </w:rPr>
        <w:t>do Regulaminu.</w:t>
      </w:r>
    </w:p>
    <w:p w14:paraId="1C1A44F4" w14:textId="058BA29B" w:rsidR="00A20D4B" w:rsidRPr="00C9470A" w:rsidRDefault="001E0B0E" w:rsidP="003F7FC0">
      <w:pPr>
        <w:pStyle w:val="Nagwek2"/>
        <w:spacing w:line="259" w:lineRule="auto"/>
      </w:pPr>
      <w:bookmarkStart w:id="12" w:name="_Ref52631855"/>
      <w:bookmarkStart w:id="13" w:name="_Toc53762089"/>
      <w:bookmarkStart w:id="14" w:name="_Toc72700647"/>
      <w:bookmarkStart w:id="15" w:name="_Hlk494966698"/>
      <w:bookmarkEnd w:id="11"/>
      <w:r w:rsidRPr="00C9470A">
        <w:t>Cel</w:t>
      </w:r>
      <w:r w:rsidR="00345633" w:rsidRPr="00C9470A">
        <w:t>e</w:t>
      </w:r>
      <w:r w:rsidRPr="00C9470A">
        <w:t xml:space="preserve"> i uzasadnienie </w:t>
      </w:r>
      <w:r w:rsidR="00390FB3" w:rsidRPr="00C9470A">
        <w:t>Przedsięwzięcia</w:t>
      </w:r>
      <w:r w:rsidRPr="00C9470A">
        <w:t xml:space="preserve"> </w:t>
      </w:r>
      <w:r w:rsidR="00033928" w:rsidRPr="00C9470A">
        <w:t>„</w:t>
      </w:r>
      <w:r w:rsidR="003F2825" w:rsidRPr="003F2825">
        <w:t>Elektrociepłownia w lokalnym systemie energetycznym</w:t>
      </w:r>
      <w:r w:rsidR="00033928" w:rsidRPr="00C9470A">
        <w:t>”</w:t>
      </w:r>
      <w:bookmarkEnd w:id="12"/>
      <w:bookmarkEnd w:id="13"/>
      <w:bookmarkEnd w:id="14"/>
    </w:p>
    <w:p w14:paraId="36D40F0C" w14:textId="588759C3" w:rsidR="00796CF0" w:rsidRPr="00C9470A" w:rsidRDefault="10FCC3F1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>
        <w:t xml:space="preserve">Czynnikiem inicjującym </w:t>
      </w:r>
      <w:r w:rsidR="467CBC41">
        <w:t xml:space="preserve">pod względem operacyjnym </w:t>
      </w:r>
      <w:r>
        <w:t xml:space="preserve">przygotowanie </w:t>
      </w:r>
      <w:r w:rsidR="12AC69D7">
        <w:t>Przedsięwzięcia</w:t>
      </w:r>
      <w:r w:rsidR="467CBC41">
        <w:t xml:space="preserve"> </w:t>
      </w:r>
      <w:r w:rsidR="14BCC4B1" w:rsidRPr="2288FAF3">
        <w:rPr>
          <w:b/>
          <w:bCs/>
          <w:color w:val="C00000"/>
        </w:rPr>
        <w:t>„</w:t>
      </w:r>
      <w:r w:rsidR="7DD2B40E" w:rsidRPr="2288FAF3">
        <w:rPr>
          <w:b/>
          <w:bCs/>
          <w:color w:val="C00000"/>
        </w:rPr>
        <w:t>Elektrociepłownia w lokalnym systemie energetycznym</w:t>
      </w:r>
      <w:r w:rsidR="14BCC4B1" w:rsidRPr="2288FAF3">
        <w:rPr>
          <w:b/>
          <w:bCs/>
          <w:color w:val="C00000"/>
        </w:rPr>
        <w:t>”</w:t>
      </w:r>
      <w:r w:rsidRPr="2288FAF3">
        <w:rPr>
          <w:color w:val="C00000"/>
        </w:rPr>
        <w:t xml:space="preserve"> </w:t>
      </w:r>
      <w:r w:rsidR="6CA9E813" w:rsidRPr="2288FAF3">
        <w:rPr>
          <w:color w:val="C00000"/>
        </w:rPr>
        <w:t>(dalej: „</w:t>
      </w:r>
      <w:r w:rsidR="7DD2B40E" w:rsidRPr="2288FAF3">
        <w:rPr>
          <w:b/>
          <w:bCs/>
          <w:color w:val="C00000"/>
        </w:rPr>
        <w:t>Elektrociepłownia</w:t>
      </w:r>
      <w:r w:rsidR="6CA9E813" w:rsidRPr="2288FAF3">
        <w:rPr>
          <w:color w:val="C00000"/>
        </w:rPr>
        <w:t>” lub „</w:t>
      </w:r>
      <w:r w:rsidR="32722D71" w:rsidRPr="2288FAF3">
        <w:rPr>
          <w:b/>
          <w:bCs/>
          <w:color w:val="C00000"/>
        </w:rPr>
        <w:t>Przedsięwzięcie</w:t>
      </w:r>
      <w:r w:rsidR="6CA9E813" w:rsidRPr="2288FAF3">
        <w:rPr>
          <w:color w:val="C00000"/>
        </w:rPr>
        <w:t>”)</w:t>
      </w:r>
      <w:r w:rsidR="6CA9E813" w:rsidRPr="2288FAF3">
        <w:rPr>
          <w:rFonts w:cstheme="majorBidi"/>
          <w:color w:val="C00000"/>
        </w:rPr>
        <w:t xml:space="preserve"> </w:t>
      </w:r>
      <w:r w:rsidR="621143C0" w:rsidRPr="2288FAF3">
        <w:rPr>
          <w:rFonts w:cstheme="majorBidi"/>
          <w:color w:val="000000" w:themeColor="text1"/>
        </w:rPr>
        <w:t>j</w:t>
      </w:r>
      <w:r w:rsidRPr="2288FAF3">
        <w:rPr>
          <w:rFonts w:cstheme="majorBidi"/>
        </w:rPr>
        <w:t>est wdr</w:t>
      </w:r>
      <w:r w:rsidR="450848CD" w:rsidRPr="2288FAF3">
        <w:rPr>
          <w:rFonts w:cstheme="majorBidi"/>
        </w:rPr>
        <w:t>a</w:t>
      </w:r>
      <w:r w:rsidRPr="2288FAF3">
        <w:rPr>
          <w:rFonts w:cstheme="majorBidi"/>
        </w:rPr>
        <w:t>ż</w:t>
      </w:r>
      <w:r w:rsidR="450848CD" w:rsidRPr="2288FAF3">
        <w:rPr>
          <w:rFonts w:cstheme="majorBidi"/>
        </w:rPr>
        <w:t>a</w:t>
      </w:r>
      <w:r w:rsidRPr="2288FAF3">
        <w:rPr>
          <w:rFonts w:cstheme="majorBidi"/>
        </w:rPr>
        <w:t>ni</w:t>
      </w:r>
      <w:r w:rsidR="450848CD" w:rsidRPr="2288FAF3">
        <w:rPr>
          <w:rFonts w:cstheme="majorBidi"/>
        </w:rPr>
        <w:t>e</w:t>
      </w:r>
      <w:r w:rsidRPr="2288FAF3">
        <w:rPr>
          <w:rFonts w:cstheme="majorBidi"/>
        </w:rPr>
        <w:t xml:space="preserve"> przez </w:t>
      </w:r>
      <w:r w:rsidR="77F53C71" w:rsidRPr="2288FAF3">
        <w:rPr>
          <w:rFonts w:cstheme="majorBidi"/>
        </w:rPr>
        <w:t xml:space="preserve">Narodowe </w:t>
      </w:r>
      <w:r w:rsidRPr="2288FAF3">
        <w:rPr>
          <w:rFonts w:cstheme="majorBidi"/>
        </w:rPr>
        <w:t xml:space="preserve">Centrum </w:t>
      </w:r>
      <w:r w:rsidR="7F34B585" w:rsidRPr="2288FAF3">
        <w:rPr>
          <w:rFonts w:cstheme="majorBidi"/>
        </w:rPr>
        <w:t xml:space="preserve">Badań i Rozwoju (dalej: </w:t>
      </w:r>
      <w:r w:rsidR="3AB8E43F" w:rsidRPr="00BB5B22">
        <w:t>„</w:t>
      </w:r>
      <w:r w:rsidR="3AB8E43F" w:rsidRPr="2288FAF3">
        <w:rPr>
          <w:rFonts w:cstheme="majorBidi"/>
        </w:rPr>
        <w:t xml:space="preserve"> </w:t>
      </w:r>
      <w:r w:rsidR="7F34B585" w:rsidRPr="2288FAF3">
        <w:rPr>
          <w:rFonts w:cstheme="majorBidi"/>
        </w:rPr>
        <w:t xml:space="preserve">NCBR”, </w:t>
      </w:r>
      <w:r w:rsidR="6338D49C" w:rsidRPr="00BB5B22">
        <w:t>„</w:t>
      </w:r>
      <w:r w:rsidR="7F34B585" w:rsidRPr="2288FAF3">
        <w:rPr>
          <w:rFonts w:cstheme="majorBidi"/>
        </w:rPr>
        <w:t xml:space="preserve">Zamawiający” lub </w:t>
      </w:r>
      <w:r w:rsidR="6E84CB5A" w:rsidRPr="00BB5B22">
        <w:t>„</w:t>
      </w:r>
      <w:r w:rsidR="6E84CB5A" w:rsidRPr="2288FAF3">
        <w:rPr>
          <w:rFonts w:cstheme="majorBidi"/>
        </w:rPr>
        <w:t xml:space="preserve"> </w:t>
      </w:r>
      <w:r w:rsidR="7F34B585" w:rsidRPr="2288FAF3">
        <w:rPr>
          <w:rFonts w:cstheme="majorBidi"/>
        </w:rPr>
        <w:t xml:space="preserve">Centrum”) </w:t>
      </w:r>
      <w:r w:rsidR="450848CD" w:rsidRPr="2288FAF3">
        <w:rPr>
          <w:rFonts w:cstheme="majorBidi"/>
        </w:rPr>
        <w:t xml:space="preserve">nowych </w:t>
      </w:r>
      <w:r w:rsidR="74245BC1" w:rsidRPr="2288FAF3">
        <w:rPr>
          <w:rFonts w:cstheme="majorBidi"/>
        </w:rPr>
        <w:t>sposob</w:t>
      </w:r>
      <w:r w:rsidR="450848CD" w:rsidRPr="2288FAF3">
        <w:rPr>
          <w:rFonts w:cstheme="majorBidi"/>
        </w:rPr>
        <w:t>ów</w:t>
      </w:r>
      <w:r w:rsidR="74245BC1" w:rsidRPr="2288FAF3">
        <w:rPr>
          <w:rFonts w:cstheme="majorBidi"/>
        </w:rPr>
        <w:t xml:space="preserve"> finansowania</w:t>
      </w:r>
      <w:r w:rsidRPr="2288FAF3">
        <w:rPr>
          <w:rFonts w:cstheme="majorBidi"/>
        </w:rPr>
        <w:t xml:space="preserve"> </w:t>
      </w:r>
      <w:r w:rsidR="450848CD" w:rsidRPr="2288FAF3">
        <w:rPr>
          <w:rFonts w:cstheme="majorBidi"/>
        </w:rPr>
        <w:t xml:space="preserve">prac badawczo-rozwojowych </w:t>
      </w:r>
      <w:r w:rsidRPr="2288FAF3">
        <w:rPr>
          <w:rFonts w:cstheme="majorBidi"/>
        </w:rPr>
        <w:t>w</w:t>
      </w:r>
      <w:r w:rsidR="182D8872" w:rsidRPr="2288FAF3">
        <w:rPr>
          <w:rFonts w:cstheme="majorBidi"/>
        </w:rPr>
        <w:t> </w:t>
      </w:r>
      <w:r w:rsidRPr="2288FAF3">
        <w:rPr>
          <w:rFonts w:cstheme="majorBidi"/>
        </w:rPr>
        <w:t xml:space="preserve">oparciu o model </w:t>
      </w:r>
      <w:r w:rsidR="55C180B4" w:rsidRPr="2288FAF3">
        <w:rPr>
          <w:rFonts w:ascii="Calibri" w:eastAsia="Calibri" w:hAnsi="Calibri" w:cs="Calibri"/>
        </w:rPr>
        <w:t>prowadzenia prac badawczo</w:t>
      </w:r>
      <w:r w:rsidR="529118DF" w:rsidRPr="2288FAF3">
        <w:rPr>
          <w:rFonts w:ascii="Calibri" w:eastAsia="Calibri" w:hAnsi="Calibri" w:cs="Calibri"/>
        </w:rPr>
        <w:t>-</w:t>
      </w:r>
      <w:r w:rsidR="55C180B4" w:rsidRPr="2288FAF3">
        <w:rPr>
          <w:rFonts w:ascii="Calibri" w:eastAsia="Calibri" w:hAnsi="Calibri" w:cs="Calibri"/>
        </w:rPr>
        <w:t xml:space="preserve">rozwojowych </w:t>
      </w:r>
      <w:r w:rsidR="0BF7F103" w:rsidRPr="2288FAF3">
        <w:rPr>
          <w:rFonts w:ascii="Calibri" w:eastAsia="Calibri" w:hAnsi="Calibri" w:cs="Calibri"/>
        </w:rPr>
        <w:t>polegający na</w:t>
      </w:r>
      <w:r w:rsidR="55C180B4" w:rsidRPr="2288FAF3">
        <w:rPr>
          <w:rFonts w:ascii="Calibri" w:eastAsia="Calibri" w:hAnsi="Calibri" w:cs="Calibri"/>
        </w:rPr>
        <w:t xml:space="preserve"> stawiani</w:t>
      </w:r>
      <w:r w:rsidR="34F8D072" w:rsidRPr="2288FAF3">
        <w:rPr>
          <w:rFonts w:ascii="Calibri" w:eastAsia="Calibri" w:hAnsi="Calibri" w:cs="Calibri"/>
        </w:rPr>
        <w:t>u</w:t>
      </w:r>
      <w:r w:rsidR="55C180B4" w:rsidRPr="2288FAF3">
        <w:rPr>
          <w:rFonts w:ascii="Calibri" w:eastAsia="Calibri" w:hAnsi="Calibri" w:cs="Calibri"/>
        </w:rPr>
        <w:t xml:space="preserve"> określonych wyzwań badawczych. Formuła realizacji działań zgodnie z tym modelem</w:t>
      </w:r>
      <w:r w:rsidR="493C7F47" w:rsidRPr="2288FAF3">
        <w:rPr>
          <w:rFonts w:ascii="Calibri" w:eastAsia="Calibri" w:hAnsi="Calibri" w:cs="Calibri"/>
        </w:rPr>
        <w:t xml:space="preserve"> </w:t>
      </w:r>
      <w:r w:rsidR="387662B5" w:rsidRPr="2288FAF3">
        <w:rPr>
          <w:rFonts w:cstheme="majorBidi"/>
        </w:rPr>
        <w:t>zakłada odejście od typowego</w:t>
      </w:r>
      <w:r w:rsidRPr="2288FAF3">
        <w:rPr>
          <w:rFonts w:cstheme="majorBidi"/>
        </w:rPr>
        <w:t xml:space="preserve"> dotychczas w</w:t>
      </w:r>
      <w:r w:rsidR="182D8872" w:rsidRPr="2288FAF3">
        <w:rPr>
          <w:rFonts w:cstheme="majorBidi"/>
        </w:rPr>
        <w:t> </w:t>
      </w:r>
      <w:r w:rsidRPr="2288FAF3">
        <w:rPr>
          <w:rFonts w:cstheme="majorBidi"/>
        </w:rPr>
        <w:t xml:space="preserve">Polsce finansowania </w:t>
      </w:r>
      <w:r w:rsidR="3FD07334" w:rsidRPr="2288FAF3">
        <w:rPr>
          <w:rFonts w:cstheme="majorBidi"/>
        </w:rPr>
        <w:t>prac badawczo-rozwojowych</w:t>
      </w:r>
      <w:r w:rsidRPr="2288FAF3">
        <w:rPr>
          <w:rFonts w:cstheme="majorBidi"/>
        </w:rPr>
        <w:t xml:space="preserve">, </w:t>
      </w:r>
      <w:r w:rsidR="014D0E9E" w:rsidRPr="2288FAF3">
        <w:rPr>
          <w:rFonts w:cstheme="majorBidi"/>
        </w:rPr>
        <w:t xml:space="preserve">realizowanego </w:t>
      </w:r>
      <w:r w:rsidRPr="2288FAF3">
        <w:rPr>
          <w:rFonts w:cstheme="majorBidi"/>
        </w:rPr>
        <w:t xml:space="preserve">poprzez udzielanie grantów na pojedyncze projekty, a polega na tworzeniu kompleksowego </w:t>
      </w:r>
      <w:r w:rsidR="3723ACF9" w:rsidRPr="2288FAF3">
        <w:rPr>
          <w:rFonts w:cstheme="majorBidi"/>
        </w:rPr>
        <w:t xml:space="preserve">działania </w:t>
      </w:r>
      <w:r w:rsidRPr="2288FAF3">
        <w:rPr>
          <w:rFonts w:cstheme="majorBidi"/>
        </w:rPr>
        <w:t xml:space="preserve">badawczego z portfolio projektów, które przyczyniają się do realizacji głównego celu </w:t>
      </w:r>
      <w:r w:rsidR="6AE4D3B2" w:rsidRPr="2288FAF3">
        <w:rPr>
          <w:rFonts w:cstheme="majorBidi"/>
        </w:rPr>
        <w:t>P</w:t>
      </w:r>
      <w:r w:rsidR="12AC69D7" w:rsidRPr="2288FAF3">
        <w:rPr>
          <w:rFonts w:cstheme="majorBidi"/>
        </w:rPr>
        <w:t>rzedsięwzięcia</w:t>
      </w:r>
      <w:r w:rsidRPr="2288FAF3">
        <w:rPr>
          <w:rFonts w:cstheme="majorBidi"/>
        </w:rPr>
        <w:t>,</w:t>
      </w:r>
      <w:r w:rsidR="43E87937" w:rsidRPr="2288FAF3">
        <w:rPr>
          <w:rFonts w:cstheme="majorBidi"/>
        </w:rPr>
        <w:t xml:space="preserve"> </w:t>
      </w:r>
      <w:r w:rsidRPr="2288FAF3">
        <w:rPr>
          <w:rFonts w:cstheme="majorBidi"/>
        </w:rPr>
        <w:t>tj. rozwiązania problemu lub zaspokojenia</w:t>
      </w:r>
      <w:r w:rsidR="6EDB589D" w:rsidRPr="2288FAF3">
        <w:rPr>
          <w:rFonts w:cstheme="majorBidi"/>
        </w:rPr>
        <w:t xml:space="preserve"> potrzeby konkretnego odbiorcy </w:t>
      </w:r>
      <w:r w:rsidRPr="2288FAF3">
        <w:rPr>
          <w:rFonts w:cstheme="majorBidi"/>
        </w:rPr>
        <w:t xml:space="preserve">poprzez </w:t>
      </w:r>
      <w:r w:rsidR="28863DE7" w:rsidRPr="2288FAF3">
        <w:rPr>
          <w:rFonts w:cstheme="majorBidi"/>
        </w:rPr>
        <w:t xml:space="preserve">opracowanie </w:t>
      </w:r>
      <w:r w:rsidRPr="2288FAF3">
        <w:rPr>
          <w:rFonts w:cstheme="majorBidi"/>
        </w:rPr>
        <w:t>rozwiązania technologicznego, nie</w:t>
      </w:r>
      <w:r w:rsidR="7D5D69D2" w:rsidRPr="2288FAF3">
        <w:rPr>
          <w:rFonts w:cstheme="majorBidi"/>
        </w:rPr>
        <w:t>dostępnego</w:t>
      </w:r>
      <w:r w:rsidRPr="2288FAF3">
        <w:rPr>
          <w:rFonts w:cstheme="majorBidi"/>
        </w:rPr>
        <w:t xml:space="preserve"> </w:t>
      </w:r>
      <w:r w:rsidR="45D45811" w:rsidRPr="2288FAF3">
        <w:rPr>
          <w:rFonts w:cstheme="majorBidi"/>
        </w:rPr>
        <w:t>obecnie</w:t>
      </w:r>
      <w:r w:rsidRPr="2288FAF3">
        <w:rPr>
          <w:rFonts w:cstheme="majorBidi"/>
        </w:rPr>
        <w:t xml:space="preserve"> na rynku</w:t>
      </w:r>
      <w:bookmarkEnd w:id="15"/>
      <w:r w:rsidRPr="2288FAF3">
        <w:rPr>
          <w:rFonts w:cstheme="majorBidi"/>
        </w:rPr>
        <w:t xml:space="preserve">. </w:t>
      </w:r>
    </w:p>
    <w:p w14:paraId="23091BFC" w14:textId="54097684" w:rsidR="005F5A88" w:rsidRPr="00C9470A" w:rsidRDefault="769F98FE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>
        <w:t>[</w:t>
      </w:r>
      <w:r w:rsidRPr="703410DA">
        <w:rPr>
          <w:b/>
          <w:bCs/>
        </w:rPr>
        <w:t xml:space="preserve">Cel </w:t>
      </w:r>
      <w:r w:rsidR="04005B81" w:rsidRPr="703410DA">
        <w:rPr>
          <w:b/>
          <w:bCs/>
        </w:rPr>
        <w:t>główny</w:t>
      </w:r>
      <w:r w:rsidRPr="703410DA">
        <w:rPr>
          <w:b/>
          <w:bCs/>
        </w:rPr>
        <w:t xml:space="preserve"> Przedsięwzięcia</w:t>
      </w:r>
      <w:r>
        <w:t xml:space="preserve">] </w:t>
      </w:r>
      <w:r w:rsidR="0554E94B">
        <w:t>Podstawowym celem Przedsięwzięcia, realizowanym dzięki działaniom Uczestników Przedsięwzięcia, jest opracowanie Rozwiąza</w:t>
      </w:r>
      <w:r w:rsidR="1DF939A2">
        <w:t>nia</w:t>
      </w:r>
      <w:r w:rsidR="0554E94B">
        <w:t xml:space="preserve"> </w:t>
      </w:r>
      <w:r w:rsidR="00DD7FBA">
        <w:t>(zwanego zamiennie w </w:t>
      </w:r>
      <w:r w:rsidR="76DAEB4D">
        <w:t>dokumentacji</w:t>
      </w:r>
      <w:r w:rsidR="082205B3">
        <w:t xml:space="preserve"> Przedsięwzięcia</w:t>
      </w:r>
      <w:r w:rsidR="76DAEB4D">
        <w:t xml:space="preserve"> „Technologią”</w:t>
      </w:r>
      <w:r w:rsidR="1F772ABE">
        <w:t xml:space="preserve"> lub „Systemem”</w:t>
      </w:r>
      <w:r w:rsidR="76DAEB4D">
        <w:t xml:space="preserve">) </w:t>
      </w:r>
      <w:r w:rsidR="493C7F47">
        <w:t>określone</w:t>
      </w:r>
      <w:r w:rsidR="210ED197">
        <w:t>go</w:t>
      </w:r>
      <w:r w:rsidR="349A4C42">
        <w:t xml:space="preserve"> przez NCBR </w:t>
      </w:r>
      <w:r w:rsidR="493C7F47">
        <w:t>wyzwani</w:t>
      </w:r>
      <w:r w:rsidR="0BAA5E84">
        <w:t>a</w:t>
      </w:r>
      <w:r w:rsidR="493C7F47">
        <w:t xml:space="preserve"> badawcze</w:t>
      </w:r>
      <w:r w:rsidR="6271659F">
        <w:t>go</w:t>
      </w:r>
      <w:r w:rsidR="493C7F47">
        <w:t xml:space="preserve">, </w:t>
      </w:r>
      <w:r w:rsidR="65961B0A">
        <w:t>polegającego na</w:t>
      </w:r>
      <w:r w:rsidR="0554E94B">
        <w:t xml:space="preserve"> </w:t>
      </w:r>
      <w:r w:rsidR="493C7F47">
        <w:t>stworzeni</w:t>
      </w:r>
      <w:r w:rsidR="3B49DB2D">
        <w:t>u</w:t>
      </w:r>
      <w:r w:rsidR="493C7F47">
        <w:t xml:space="preserve"> </w:t>
      </w:r>
      <w:r w:rsidR="0554E94B">
        <w:t>innowacyjn</w:t>
      </w:r>
      <w:r w:rsidR="1DF939A2">
        <w:t>ego</w:t>
      </w:r>
      <w:r w:rsidR="7AB8AEEB">
        <w:t xml:space="preserve"> i uniwersalnego</w:t>
      </w:r>
      <w:r w:rsidR="0554E94B">
        <w:t xml:space="preserve"> model</w:t>
      </w:r>
      <w:r w:rsidR="1DF939A2">
        <w:t>u</w:t>
      </w:r>
      <w:r w:rsidR="0554E94B">
        <w:t xml:space="preserve"> </w:t>
      </w:r>
      <w:r w:rsidR="48F97866">
        <w:t>systemu elektrociepło</w:t>
      </w:r>
      <w:r w:rsidR="0554E94B">
        <w:t>wnicz</w:t>
      </w:r>
      <w:r w:rsidR="1DF939A2">
        <w:t>ego</w:t>
      </w:r>
      <w:r w:rsidR="0554E94B">
        <w:t xml:space="preserve">. Model </w:t>
      </w:r>
      <w:r w:rsidR="48F97866">
        <w:t>systemu elektrociepło</w:t>
      </w:r>
      <w:r w:rsidR="0554E94B">
        <w:t>wnicz</w:t>
      </w:r>
      <w:r w:rsidR="1DF939A2">
        <w:t>ego</w:t>
      </w:r>
      <w:r w:rsidR="0554E94B">
        <w:t xml:space="preserve"> opracowywan</w:t>
      </w:r>
      <w:r w:rsidR="1DF939A2">
        <w:t>y</w:t>
      </w:r>
      <w:r w:rsidR="0554E94B">
        <w:t xml:space="preserve"> w ramach Przedsięwzięcia stanowi ulepszon</w:t>
      </w:r>
      <w:r w:rsidR="26DE2CC7">
        <w:t>e</w:t>
      </w:r>
      <w:r w:rsidR="0554E94B">
        <w:t xml:space="preserve"> lub now</w:t>
      </w:r>
      <w:r w:rsidR="26DE2CC7">
        <w:t>e rozwiązanie</w:t>
      </w:r>
      <w:r w:rsidR="0554E94B">
        <w:t xml:space="preserve"> procesow</w:t>
      </w:r>
      <w:r w:rsidR="26DE2CC7">
        <w:t>e (innowacj</w:t>
      </w:r>
      <w:r w:rsidR="2BC51587">
        <w:t>ę</w:t>
      </w:r>
      <w:r w:rsidR="26DE2CC7">
        <w:t xml:space="preserve"> procesow</w:t>
      </w:r>
      <w:r w:rsidR="2BC51587">
        <w:t>ą</w:t>
      </w:r>
      <w:r w:rsidR="26DE2CC7">
        <w:t>)</w:t>
      </w:r>
      <w:r w:rsidR="349A4C42">
        <w:t xml:space="preserve"> </w:t>
      </w:r>
      <w:r w:rsidR="493C7F47">
        <w:t>i</w:t>
      </w:r>
      <w:r w:rsidR="349A4C42">
        <w:t xml:space="preserve"> – ewentualnie</w:t>
      </w:r>
      <w:r w:rsidR="493C7F47">
        <w:t>, jeśli Uczestnik Przedsięwzięcia tak ją ukierunkuje</w:t>
      </w:r>
      <w:r w:rsidR="349A4C42">
        <w:t xml:space="preserve"> – technologiczn</w:t>
      </w:r>
      <w:r w:rsidR="26DE2CC7">
        <w:t>e (innowacj</w:t>
      </w:r>
      <w:r w:rsidR="2BC51587">
        <w:t>ę</w:t>
      </w:r>
      <w:r w:rsidR="26DE2CC7">
        <w:t xml:space="preserve"> produktow</w:t>
      </w:r>
      <w:r w:rsidR="2BC51587">
        <w:t xml:space="preserve">ą </w:t>
      </w:r>
      <w:r w:rsidR="26DE2CC7">
        <w:t>lub usługow</w:t>
      </w:r>
      <w:r w:rsidR="2BC51587">
        <w:t>ą</w:t>
      </w:r>
      <w:r w:rsidR="26DE2CC7">
        <w:t>)</w:t>
      </w:r>
      <w:r w:rsidR="0554E94B">
        <w:t>,</w:t>
      </w:r>
      <w:r w:rsidR="1DF939A2">
        <w:t xml:space="preserve"> który pozwala</w:t>
      </w:r>
      <w:r w:rsidR="17CA8E37">
        <w:t xml:space="preserve"> </w:t>
      </w:r>
      <w:r w:rsidR="17CA8E37" w:rsidRPr="703410DA">
        <w:rPr>
          <w:b/>
          <w:bCs/>
        </w:rPr>
        <w:t>z jednej strony</w:t>
      </w:r>
      <w:r w:rsidR="1DF939A2">
        <w:t xml:space="preserve"> na stworzenie</w:t>
      </w:r>
      <w:r w:rsidR="0554E94B">
        <w:t xml:space="preserve"> </w:t>
      </w:r>
      <w:r w:rsidR="48F97866">
        <w:t>systemu elektrociepło</w:t>
      </w:r>
      <w:r w:rsidR="1DF939A2">
        <w:t>wniczego</w:t>
      </w:r>
      <w:r w:rsidR="26DE2CC7">
        <w:t xml:space="preserve"> dostarczającego </w:t>
      </w:r>
      <w:r w:rsidR="1DF939A2">
        <w:t>odbiorcom ciepło pozyskane ze źródeł odnawialnych o udziale minimum 80</w:t>
      </w:r>
      <w:r w:rsidR="1DF939A2" w:rsidRPr="703410DA">
        <w:rPr>
          <w:rFonts w:cstheme="majorBidi"/>
        </w:rPr>
        <w:t>%</w:t>
      </w:r>
      <w:r w:rsidR="396F8F53" w:rsidRPr="703410DA">
        <w:rPr>
          <w:rFonts w:cstheme="majorBidi"/>
        </w:rPr>
        <w:t xml:space="preserve"> (z zastrzeżeniem dopuszczalnej przez Umowę Granicy Błędu)</w:t>
      </w:r>
      <w:r w:rsidR="17CA8E37" w:rsidRPr="703410DA">
        <w:rPr>
          <w:rFonts w:cstheme="majorBidi"/>
        </w:rPr>
        <w:t xml:space="preserve">, zaś z </w:t>
      </w:r>
      <w:r w:rsidR="17CA8E37" w:rsidRPr="703410DA">
        <w:rPr>
          <w:rFonts w:cstheme="majorBidi"/>
          <w:b/>
          <w:bCs/>
        </w:rPr>
        <w:t xml:space="preserve">drugiej strony </w:t>
      </w:r>
      <w:r w:rsidR="58D94F2F" w:rsidRPr="703410DA">
        <w:rPr>
          <w:rFonts w:cstheme="majorBidi"/>
        </w:rPr>
        <w:t xml:space="preserve">umożliwia </w:t>
      </w:r>
      <w:r w:rsidR="17CA8E37" w:rsidRPr="703410DA">
        <w:rPr>
          <w:rFonts w:cstheme="majorBidi"/>
        </w:rPr>
        <w:t xml:space="preserve">wykorzystanie elektrociepłowni jako elementu </w:t>
      </w:r>
      <w:r w:rsidR="6DE73B39" w:rsidRPr="703410DA">
        <w:rPr>
          <w:rFonts w:cstheme="majorBidi"/>
        </w:rPr>
        <w:t>lokalnego systemu</w:t>
      </w:r>
      <w:r w:rsidR="17CA8E37" w:rsidRPr="703410DA">
        <w:rPr>
          <w:rFonts w:cstheme="majorBidi"/>
        </w:rPr>
        <w:t xml:space="preserve"> elektroenergetyczne</w:t>
      </w:r>
      <w:r w:rsidR="6DE73B39" w:rsidRPr="703410DA">
        <w:rPr>
          <w:rFonts w:cstheme="majorBidi"/>
        </w:rPr>
        <w:t>go</w:t>
      </w:r>
      <w:r w:rsidR="17CA8E37" w:rsidRPr="703410DA">
        <w:rPr>
          <w:rFonts w:cstheme="majorBidi"/>
        </w:rPr>
        <w:t xml:space="preserve"> wpływające</w:t>
      </w:r>
      <w:r w:rsidR="6DE73B39" w:rsidRPr="703410DA">
        <w:rPr>
          <w:rFonts w:cstheme="majorBidi"/>
        </w:rPr>
        <w:t>go</w:t>
      </w:r>
      <w:r w:rsidR="17CA8E37" w:rsidRPr="703410DA">
        <w:rPr>
          <w:rFonts w:cstheme="majorBidi"/>
        </w:rPr>
        <w:t xml:space="preserve"> stabilizując</w:t>
      </w:r>
      <w:r w:rsidR="58D94F2F" w:rsidRPr="703410DA">
        <w:rPr>
          <w:rFonts w:cstheme="majorBidi"/>
        </w:rPr>
        <w:t xml:space="preserve">o na </w:t>
      </w:r>
      <w:r w:rsidR="17CA8E37" w:rsidRPr="703410DA">
        <w:rPr>
          <w:rFonts w:cstheme="majorBidi"/>
        </w:rPr>
        <w:t>udział w ni</w:t>
      </w:r>
      <w:r w:rsidR="02FC854C" w:rsidRPr="703410DA">
        <w:rPr>
          <w:rFonts w:cstheme="majorBidi"/>
        </w:rPr>
        <w:t>m</w:t>
      </w:r>
      <w:r w:rsidR="17CA8E37" w:rsidRPr="703410DA">
        <w:rPr>
          <w:rFonts w:cstheme="majorBidi"/>
        </w:rPr>
        <w:t xml:space="preserve"> jednostek produkujących energię z odnawialnych źródeł energii</w:t>
      </w:r>
      <w:r w:rsidR="58D94F2F" w:rsidRPr="703410DA">
        <w:rPr>
          <w:rFonts w:cstheme="majorBidi"/>
        </w:rPr>
        <w:t xml:space="preserve"> oraz pozwalając</w:t>
      </w:r>
      <w:r w:rsidR="02FC854C" w:rsidRPr="703410DA">
        <w:rPr>
          <w:rFonts w:cstheme="majorBidi"/>
        </w:rPr>
        <w:t>ego</w:t>
      </w:r>
      <w:r w:rsidR="58D94F2F" w:rsidRPr="703410DA">
        <w:rPr>
          <w:rFonts w:cstheme="majorBidi"/>
        </w:rPr>
        <w:t xml:space="preserve"> na aktywne uczestniczenie elektrociepłowni w tym systemie w celu uzyskiwania innych efektów synergii i korzyści ekonomicznych</w:t>
      </w:r>
      <w:r w:rsidR="1DF939A2" w:rsidRPr="703410DA">
        <w:rPr>
          <w:rFonts w:cstheme="majorBidi"/>
        </w:rPr>
        <w:t>.</w:t>
      </w:r>
      <w:r w:rsidR="1DF939A2">
        <w:t xml:space="preserve"> </w:t>
      </w:r>
      <w:r w:rsidR="349A4C42">
        <w:t xml:space="preserve">W świetle prowadzonego przez NCBR dialogu technicznego, nie można odpowiedzieć na wskazany problem badawczy </w:t>
      </w:r>
      <w:r w:rsidR="12BF744A">
        <w:t>z</w:t>
      </w:r>
      <w:r w:rsidR="493C7F47">
        <w:t> </w:t>
      </w:r>
      <w:r w:rsidR="12BF744A">
        <w:t xml:space="preserve">wykorzystaniem istniejących na rynku </w:t>
      </w:r>
      <w:r w:rsidR="07B0D220">
        <w:t>środków</w:t>
      </w:r>
      <w:r w:rsidR="12BF744A">
        <w:t xml:space="preserve"> bez przeprowadzenia </w:t>
      </w:r>
      <w:r w:rsidR="493C7F47">
        <w:t>co najmniej prac rozwojowych, a w zależności od kierunku obranego przez Uczestników Przedsięwzięcia – również badań naukowych</w:t>
      </w:r>
      <w:r w:rsidR="79FA6685">
        <w:t xml:space="preserve">. </w:t>
      </w:r>
      <w:r w:rsidR="7EC19337">
        <w:t xml:space="preserve">Wskazany </w:t>
      </w:r>
      <w:r w:rsidR="79FA6685">
        <w:t xml:space="preserve">problem </w:t>
      </w:r>
      <w:r w:rsidR="35D29806">
        <w:t>badawczy</w:t>
      </w:r>
      <w:r w:rsidR="79FA6685">
        <w:t xml:space="preserve"> jest </w:t>
      </w:r>
      <w:r w:rsidR="7EC19337">
        <w:t xml:space="preserve">definiowany oczekiwanymi </w:t>
      </w:r>
      <w:r w:rsidR="2F022B81">
        <w:t>od</w:t>
      </w:r>
      <w:r w:rsidR="7EC19337">
        <w:t xml:space="preserve"> Rozwiązani</w:t>
      </w:r>
      <w:r w:rsidR="2F022B81">
        <w:t>a</w:t>
      </w:r>
      <w:r w:rsidR="7EC19337">
        <w:t xml:space="preserve"> </w:t>
      </w:r>
      <w:r w:rsidR="39937409">
        <w:t>Wymaganiami</w:t>
      </w:r>
      <w:r w:rsidR="3D881826">
        <w:t xml:space="preserve"> </w:t>
      </w:r>
      <w:r>
        <w:t>Obligatoryjnymi oraz rozwinięt</w:t>
      </w:r>
      <w:r w:rsidR="79FA6685">
        <w:t>y</w:t>
      </w:r>
      <w:r>
        <w:t xml:space="preserve"> przez </w:t>
      </w:r>
      <w:r w:rsidR="4C1B447C">
        <w:t>Wymagania</w:t>
      </w:r>
      <w:r w:rsidR="10D27289">
        <w:t xml:space="preserve"> </w:t>
      </w:r>
      <w:r>
        <w:t>Konkursowe</w:t>
      </w:r>
      <w:r w:rsidR="7989CD71">
        <w:t xml:space="preserve"> i</w:t>
      </w:r>
      <w:r w:rsidR="39D19AB3">
        <w:t xml:space="preserve"> </w:t>
      </w:r>
      <w:r w:rsidR="4C1B447C">
        <w:t>Wymagania</w:t>
      </w:r>
      <w:r w:rsidR="39D19AB3">
        <w:t xml:space="preserve"> Jakościowe</w:t>
      </w:r>
      <w:r w:rsidR="5A697047">
        <w:t>.</w:t>
      </w:r>
      <w:r w:rsidR="1547BA0B">
        <w:t xml:space="preserve"> </w:t>
      </w:r>
      <w:r w:rsidR="7EC19337" w:rsidRPr="703410DA">
        <w:rPr>
          <w:rFonts w:cstheme="majorBidi"/>
        </w:rPr>
        <w:t>W cel główny Przedsięwzięcia wpisane są:</w:t>
      </w:r>
      <w:bookmarkStart w:id="16" w:name="_Hlk53777976"/>
      <w:bookmarkEnd w:id="16"/>
    </w:p>
    <w:p w14:paraId="2A85017F" w14:textId="58F2E3AE" w:rsidR="005F5A88" w:rsidRPr="00C9470A" w:rsidRDefault="1547BA0B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cstheme="majorBidi"/>
        </w:rPr>
      </w:pPr>
      <w:r w:rsidRPr="703410DA">
        <w:rPr>
          <w:rFonts w:cstheme="majorBidi"/>
        </w:rPr>
        <w:t xml:space="preserve">weryfikacja </w:t>
      </w:r>
      <w:r w:rsidR="7EC19337" w:rsidRPr="703410DA">
        <w:rPr>
          <w:rFonts w:cstheme="majorBidi"/>
        </w:rPr>
        <w:t xml:space="preserve">w ramach Przedsięwzięcia </w:t>
      </w:r>
      <w:r w:rsidRPr="703410DA">
        <w:rPr>
          <w:rFonts w:cstheme="majorBidi"/>
        </w:rPr>
        <w:t xml:space="preserve">– w granicach posiadanego </w:t>
      </w:r>
      <w:r w:rsidR="2F022B81" w:rsidRPr="703410DA">
        <w:rPr>
          <w:rFonts w:cstheme="majorBidi"/>
        </w:rPr>
        <w:t xml:space="preserve">przez NCBR </w:t>
      </w:r>
      <w:r w:rsidRPr="703410DA">
        <w:rPr>
          <w:rFonts w:cstheme="majorBidi"/>
        </w:rPr>
        <w:t xml:space="preserve">budżetu – jak najszerszego spektrum proponowanych przez </w:t>
      </w:r>
      <w:r w:rsidR="7EC19337" w:rsidRPr="703410DA">
        <w:rPr>
          <w:rFonts w:cstheme="majorBidi"/>
        </w:rPr>
        <w:t xml:space="preserve">różnych </w:t>
      </w:r>
      <w:r w:rsidRPr="703410DA">
        <w:rPr>
          <w:rFonts w:cstheme="majorBidi"/>
        </w:rPr>
        <w:t xml:space="preserve">Uczestników Przedsięwzięcia </w:t>
      </w:r>
      <w:r w:rsidR="7EC19337" w:rsidRPr="703410DA">
        <w:rPr>
          <w:rFonts w:cstheme="majorBidi"/>
        </w:rPr>
        <w:t xml:space="preserve">konkurencyjnych </w:t>
      </w:r>
      <w:r w:rsidRPr="703410DA">
        <w:rPr>
          <w:rFonts w:cstheme="majorBidi"/>
        </w:rPr>
        <w:t>Rozwiązań</w:t>
      </w:r>
      <w:r w:rsidR="7EC19337" w:rsidRPr="703410DA">
        <w:rPr>
          <w:rFonts w:cstheme="majorBidi"/>
        </w:rPr>
        <w:t>,</w:t>
      </w:r>
    </w:p>
    <w:p w14:paraId="3F5AD2AA" w14:textId="46AD6254" w:rsidR="00AF2930" w:rsidRPr="00C9470A" w:rsidRDefault="7EC19337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cstheme="majorBidi"/>
        </w:rPr>
      </w:pPr>
      <w:r w:rsidRPr="703410DA">
        <w:rPr>
          <w:rFonts w:cstheme="majorBidi"/>
        </w:rPr>
        <w:lastRenderedPageBreak/>
        <w:t xml:space="preserve">zapewnianie na kolejnych etapach Przedsięwzięcia </w:t>
      </w:r>
      <w:r w:rsidR="1547BA0B" w:rsidRPr="703410DA">
        <w:rPr>
          <w:rFonts w:cstheme="majorBidi"/>
        </w:rPr>
        <w:t>finansowani</w:t>
      </w:r>
      <w:r w:rsidRPr="703410DA">
        <w:rPr>
          <w:rFonts w:cstheme="majorBidi"/>
        </w:rPr>
        <w:t>a</w:t>
      </w:r>
      <w:r w:rsidR="1547BA0B" w:rsidRPr="703410DA">
        <w:rPr>
          <w:rFonts w:cstheme="majorBidi"/>
        </w:rPr>
        <w:t xml:space="preserve"> prac nad tym</w:t>
      </w:r>
      <w:r w:rsidRPr="703410DA">
        <w:rPr>
          <w:rFonts w:cstheme="majorBidi"/>
        </w:rPr>
        <w:t xml:space="preserve"> Rozwiązani</w:t>
      </w:r>
      <w:r w:rsidR="493C7F47" w:rsidRPr="703410DA">
        <w:rPr>
          <w:rFonts w:cstheme="majorBidi"/>
        </w:rPr>
        <w:t>e</w:t>
      </w:r>
      <w:r w:rsidRPr="703410DA">
        <w:rPr>
          <w:rFonts w:cstheme="majorBidi"/>
        </w:rPr>
        <w:t>m</w:t>
      </w:r>
      <w:r w:rsidR="1547BA0B" w:rsidRPr="703410DA">
        <w:rPr>
          <w:rFonts w:cstheme="majorBidi"/>
        </w:rPr>
        <w:t xml:space="preserve">, które </w:t>
      </w:r>
      <w:r w:rsidR="79FA6685" w:rsidRPr="703410DA">
        <w:rPr>
          <w:rFonts w:cstheme="majorBidi"/>
        </w:rPr>
        <w:t xml:space="preserve">na podstawie prowadzonych przez Centrum w trakcie </w:t>
      </w:r>
      <w:r w:rsidR="493C7F47" w:rsidRPr="703410DA">
        <w:rPr>
          <w:rFonts w:cstheme="majorBidi"/>
        </w:rPr>
        <w:t>jego</w:t>
      </w:r>
      <w:r w:rsidR="79FA6685" w:rsidRPr="703410DA">
        <w:rPr>
          <w:rFonts w:cstheme="majorBidi"/>
        </w:rPr>
        <w:t xml:space="preserve"> rozwoju</w:t>
      </w:r>
      <w:r w:rsidRPr="703410DA">
        <w:rPr>
          <w:rFonts w:cstheme="majorBidi"/>
        </w:rPr>
        <w:t xml:space="preserve"> ocen,</w:t>
      </w:r>
      <w:r w:rsidR="79FA6685" w:rsidRPr="703410DA">
        <w:rPr>
          <w:rFonts w:cstheme="majorBidi"/>
        </w:rPr>
        <w:t xml:space="preserve"> </w:t>
      </w:r>
      <w:r w:rsidR="1547BA0B" w:rsidRPr="703410DA">
        <w:rPr>
          <w:rFonts w:cstheme="majorBidi"/>
        </w:rPr>
        <w:t>przejawiają zgodnie z określonymi przez NCBR Kryteriami największy potencjał.</w:t>
      </w:r>
    </w:p>
    <w:p w14:paraId="1EDF5C6A" w14:textId="06CC6176" w:rsidR="0077196B" w:rsidRPr="00D94FA2" w:rsidRDefault="16105D61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</w:pPr>
      <w:r>
        <w:t>[</w:t>
      </w:r>
      <w:r w:rsidRPr="5E495DD1">
        <w:rPr>
          <w:b/>
          <w:bCs/>
        </w:rPr>
        <w:t xml:space="preserve">Cel </w:t>
      </w:r>
      <w:r w:rsidR="69C6703F" w:rsidRPr="5E495DD1">
        <w:rPr>
          <w:b/>
          <w:bCs/>
        </w:rPr>
        <w:t>strategiczny</w:t>
      </w:r>
      <w:r w:rsidR="53721F24" w:rsidRPr="5E495DD1">
        <w:rPr>
          <w:b/>
          <w:bCs/>
        </w:rPr>
        <w:t xml:space="preserve"> </w:t>
      </w:r>
      <w:r w:rsidR="59FAB474" w:rsidRPr="5E495DD1">
        <w:rPr>
          <w:b/>
          <w:bCs/>
        </w:rPr>
        <w:t>Przedsięwzięcia</w:t>
      </w:r>
      <w:r>
        <w:t xml:space="preserve">] </w:t>
      </w:r>
      <w:r w:rsidR="3557C987">
        <w:t xml:space="preserve">Przebudowa gospodarki wynikająca z odejścia od paliw kopalnych to szansa dla polskich przedsiębiorstw, możliwość rozwoju nowych produktów i technologii, a w skali kraju możliwość budowy przemysłu opartego o zasady </w:t>
      </w:r>
      <w:r w:rsidR="574D0FB9">
        <w:t>Europejskiego Zielonego Ładu</w:t>
      </w:r>
      <w:r w:rsidR="3557C987">
        <w:t xml:space="preserve">. W duchu tych założeń Narodowe Centrum Badań i Rozwoju realizuje </w:t>
      </w:r>
      <w:r w:rsidR="574D0FB9">
        <w:t>przedsięwzięcie</w:t>
      </w:r>
      <w:r w:rsidR="3557C987">
        <w:t xml:space="preserve"> „</w:t>
      </w:r>
      <w:r w:rsidR="405EA495">
        <w:t>Elektrociepłownia w lokalnym systemie energetycznym</w:t>
      </w:r>
      <w:r w:rsidR="3557C987">
        <w:t xml:space="preserve">”. </w:t>
      </w:r>
      <w:r w:rsidR="7037FA58">
        <w:t xml:space="preserve">Celem </w:t>
      </w:r>
      <w:r w:rsidR="69C6703F">
        <w:t>s</w:t>
      </w:r>
      <w:r w:rsidR="6972D2CC">
        <w:t xml:space="preserve">trategicznym </w:t>
      </w:r>
      <w:r w:rsidR="7037FA58">
        <w:t>Przedsięwzięcia jest</w:t>
      </w:r>
      <w:r w:rsidR="405EA495">
        <w:t xml:space="preserve"> </w:t>
      </w:r>
      <w:r w:rsidR="3CF34404">
        <w:t>– na zasadach rynkowych</w:t>
      </w:r>
      <w:r w:rsidR="2607FAD1">
        <w:t xml:space="preserve"> </w:t>
      </w:r>
      <w:r w:rsidR="7CD5E60F">
        <w:t xml:space="preserve">i </w:t>
      </w:r>
      <w:r w:rsidR="00E56446">
        <w:t>z wykorzystaniem</w:t>
      </w:r>
      <w:r w:rsidR="2607FAD1">
        <w:t xml:space="preserve"> zamówień publicznych </w:t>
      </w:r>
      <w:r w:rsidR="3CF34404">
        <w:t>–</w:t>
      </w:r>
      <w:r w:rsidR="2607FAD1">
        <w:t xml:space="preserve"> </w:t>
      </w:r>
      <w:r w:rsidR="69B7084D">
        <w:t xml:space="preserve">weryfikacja możliwości </w:t>
      </w:r>
      <w:r w:rsidR="3CF34404">
        <w:t xml:space="preserve">rozwoju </w:t>
      </w:r>
      <w:r w:rsidR="2607FAD1">
        <w:t xml:space="preserve">innowacji </w:t>
      </w:r>
      <w:r w:rsidR="3CF34404">
        <w:t xml:space="preserve">w obszarze </w:t>
      </w:r>
      <w:r w:rsidR="3AE7026E">
        <w:t>elektro</w:t>
      </w:r>
      <w:r w:rsidR="3CEA51A3">
        <w:t xml:space="preserve">ciepłownictwa </w:t>
      </w:r>
      <w:r w:rsidR="60312120">
        <w:t>zasilanego</w:t>
      </w:r>
      <w:r w:rsidR="3CEA51A3">
        <w:t xml:space="preserve"> </w:t>
      </w:r>
      <w:r w:rsidR="29582299">
        <w:t>energi</w:t>
      </w:r>
      <w:r w:rsidR="0DA02C4C">
        <w:t>ą</w:t>
      </w:r>
      <w:r w:rsidR="3CEA51A3">
        <w:t xml:space="preserve"> odnawialn</w:t>
      </w:r>
      <w:r w:rsidR="29582299">
        <w:t>ą</w:t>
      </w:r>
      <w:r w:rsidR="3AE7026E">
        <w:t xml:space="preserve"> i tworzenie synergii w lokaln</w:t>
      </w:r>
      <w:r w:rsidR="169DC6DB">
        <w:t xml:space="preserve">ym systemie </w:t>
      </w:r>
      <w:r w:rsidR="3AE7026E">
        <w:t>elektroenergetyczn</w:t>
      </w:r>
      <w:r w:rsidR="169DC6DB">
        <w:t>ym</w:t>
      </w:r>
      <w:r w:rsidR="3AE7026E">
        <w:t>.</w:t>
      </w:r>
    </w:p>
    <w:p w14:paraId="2877D600" w14:textId="3C7A7D83" w:rsidR="0077196B" w:rsidRPr="00C9470A" w:rsidRDefault="00E56446" w:rsidP="003F7FC0">
      <w:pPr>
        <w:pStyle w:val="Akapitzlist"/>
        <w:numPr>
          <w:ilvl w:val="0"/>
          <w:numId w:val="14"/>
        </w:numPr>
        <w:spacing w:after="0"/>
        <w:ind w:left="567" w:hanging="425"/>
        <w:jc w:val="both"/>
        <w:rPr>
          <w:rFonts w:cstheme="majorBidi"/>
        </w:rPr>
      </w:pPr>
      <w:r w:rsidRPr="703410DA">
        <w:rPr>
          <w:rFonts w:cstheme="majorBidi"/>
        </w:rPr>
        <w:t>[</w:t>
      </w:r>
      <w:r w:rsidRPr="703410DA">
        <w:rPr>
          <w:rFonts w:cstheme="majorBidi"/>
          <w:b/>
          <w:bCs/>
        </w:rPr>
        <w:t>Cel partykularny NCBR</w:t>
      </w:r>
      <w:r w:rsidRPr="703410DA">
        <w:rPr>
          <w:rFonts w:cstheme="majorBidi"/>
        </w:rPr>
        <w:t xml:space="preserve">] </w:t>
      </w:r>
      <w:r w:rsidR="5ADC903A" w:rsidRPr="703410DA">
        <w:rPr>
          <w:rFonts w:cstheme="majorBidi"/>
        </w:rPr>
        <w:t>Przedsięwzięci</w:t>
      </w:r>
      <w:r w:rsidR="1BE78108" w:rsidRPr="703410DA">
        <w:rPr>
          <w:rFonts w:cstheme="majorBidi"/>
        </w:rPr>
        <w:t>e</w:t>
      </w:r>
      <w:r w:rsidR="5ADC903A" w:rsidRPr="703410DA">
        <w:rPr>
          <w:rFonts w:cstheme="majorBidi"/>
        </w:rPr>
        <w:t xml:space="preserve"> </w:t>
      </w:r>
      <w:r w:rsidR="1BE78108" w:rsidRPr="703410DA">
        <w:rPr>
          <w:rFonts w:cstheme="majorBidi"/>
        </w:rPr>
        <w:t>służy</w:t>
      </w:r>
      <w:r w:rsidR="5ADC903A" w:rsidRPr="703410DA">
        <w:rPr>
          <w:rFonts w:cstheme="majorBidi"/>
        </w:rPr>
        <w:t xml:space="preserve"> </w:t>
      </w:r>
      <w:r w:rsidR="2754B4B0" w:rsidRPr="703410DA">
        <w:rPr>
          <w:rFonts w:cstheme="majorBidi"/>
        </w:rPr>
        <w:t>osiągnięciu</w:t>
      </w:r>
      <w:r w:rsidR="1BE78108" w:rsidRPr="703410DA">
        <w:rPr>
          <w:rFonts w:cstheme="majorBidi"/>
        </w:rPr>
        <w:t xml:space="preserve"> </w:t>
      </w:r>
      <w:r w:rsidR="5ADC903A" w:rsidRPr="703410DA">
        <w:rPr>
          <w:rFonts w:cstheme="majorBidi"/>
        </w:rPr>
        <w:t xml:space="preserve">celów NCBR </w:t>
      </w:r>
      <w:r w:rsidR="1BE78108" w:rsidRPr="703410DA">
        <w:rPr>
          <w:rFonts w:cstheme="majorBidi"/>
        </w:rPr>
        <w:t xml:space="preserve">w ramach projektu </w:t>
      </w:r>
      <w:r w:rsidR="00867350">
        <w:rPr>
          <w:color w:val="000000"/>
        </w:rPr>
        <w:t>POIR.04.01.03-00-0001/16</w:t>
      </w:r>
      <w:r w:rsidR="00867350" w:rsidRPr="703410DA">
        <w:rPr>
          <w:rFonts w:cstheme="majorBidi"/>
        </w:rPr>
        <w:t xml:space="preserve"> </w:t>
      </w:r>
      <w:r w:rsidR="1BE78108" w:rsidRPr="703410DA">
        <w:rPr>
          <w:rFonts w:cstheme="majorBidi"/>
        </w:rPr>
        <w:t xml:space="preserve">oraz </w:t>
      </w:r>
      <w:r w:rsidR="2279A120" w:rsidRPr="703410DA">
        <w:rPr>
          <w:rFonts w:cstheme="majorBidi"/>
        </w:rPr>
        <w:t>realizacji zadań</w:t>
      </w:r>
      <w:r w:rsidR="1BE78108" w:rsidRPr="703410DA">
        <w:rPr>
          <w:rFonts w:cstheme="majorBidi"/>
        </w:rPr>
        <w:t xml:space="preserve"> ustawowych N</w:t>
      </w:r>
      <w:r w:rsidR="7EC19337" w:rsidRPr="703410DA">
        <w:rPr>
          <w:rFonts w:cstheme="majorBidi"/>
        </w:rPr>
        <w:t>C</w:t>
      </w:r>
      <w:r w:rsidR="1BE78108" w:rsidRPr="703410DA">
        <w:rPr>
          <w:rFonts w:cstheme="majorBidi"/>
        </w:rPr>
        <w:t xml:space="preserve">BR </w:t>
      </w:r>
      <w:r w:rsidR="5ADC903A" w:rsidRPr="703410DA">
        <w:rPr>
          <w:rFonts w:cstheme="majorBidi"/>
        </w:rPr>
        <w:t>w zakresie zapewniania finansowania prac badawczo-rozwojowych</w:t>
      </w:r>
      <w:r w:rsidR="1BE78108" w:rsidRPr="703410DA">
        <w:rPr>
          <w:rFonts w:cstheme="majorBidi"/>
        </w:rPr>
        <w:t xml:space="preserve"> i wspierania ich transferu do gospodarki, przy </w:t>
      </w:r>
      <w:r w:rsidRPr="703410DA">
        <w:rPr>
          <w:rFonts w:cstheme="majorBidi"/>
        </w:rPr>
        <w:t>jednoczesn</w:t>
      </w:r>
      <w:r w:rsidR="349A4C42" w:rsidRPr="703410DA">
        <w:rPr>
          <w:rFonts w:cstheme="majorBidi"/>
        </w:rPr>
        <w:t>ym upowszechnieniu wyników Przedsięwzięcia.</w:t>
      </w:r>
    </w:p>
    <w:p w14:paraId="7B376E7C" w14:textId="5C2A3063" w:rsidR="0061113F" w:rsidRPr="00D94FA2" w:rsidRDefault="6545CF73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asciiTheme="majorHAnsi" w:hAnsiTheme="majorHAnsi"/>
        </w:rPr>
      </w:pPr>
      <w:bookmarkStart w:id="17" w:name="_Hlk508987952"/>
      <w:r w:rsidRPr="00D94FA2">
        <w:t>[</w:t>
      </w:r>
      <w:r w:rsidRPr="703410DA">
        <w:rPr>
          <w:b/>
          <w:bCs/>
        </w:rPr>
        <w:t>Uzasadnienie Przedsięwzięcia</w:t>
      </w:r>
      <w:r w:rsidRPr="00D94FA2">
        <w:t xml:space="preserve">] </w:t>
      </w:r>
      <w:r w:rsidR="53754D6C" w:rsidRPr="00D94FA2">
        <w:t xml:space="preserve">Wyboru tematyki </w:t>
      </w:r>
      <w:r w:rsidR="42505597" w:rsidRPr="00D94FA2">
        <w:t xml:space="preserve">Przedsięwzięcia </w:t>
      </w:r>
      <w:r w:rsidR="70E0AB1B" w:rsidRPr="00D94FA2">
        <w:t xml:space="preserve">dokonano na podstawie </w:t>
      </w:r>
      <w:r w:rsidR="42505597" w:rsidRPr="00D94FA2">
        <w:t>ocen</w:t>
      </w:r>
      <w:r w:rsidR="3E471520" w:rsidRPr="00D94FA2">
        <w:t>y</w:t>
      </w:r>
      <w:r w:rsidR="42505597" w:rsidRPr="00D94FA2">
        <w:t xml:space="preserve"> przeprowadzon</w:t>
      </w:r>
      <w:r w:rsidR="0DAE945F" w:rsidRPr="00D94FA2">
        <w:t>ej</w:t>
      </w:r>
      <w:r w:rsidR="42505597" w:rsidRPr="00D94FA2">
        <w:t xml:space="preserve"> przez NCBR</w:t>
      </w:r>
      <w:r w:rsidR="7CD5E60F" w:rsidRPr="00D94FA2">
        <w:t>, która wskazała</w:t>
      </w:r>
      <w:r w:rsidR="42505597" w:rsidRPr="00D94FA2">
        <w:t xml:space="preserve">, że </w:t>
      </w:r>
      <w:r w:rsidR="670A54AB">
        <w:t>elektro</w:t>
      </w:r>
      <w:r w:rsidR="3CEA51A3" w:rsidRPr="00D94FA2">
        <w:t>ciepłownictwo</w:t>
      </w:r>
      <w:r w:rsidR="42505597" w:rsidRPr="00D94FA2">
        <w:t xml:space="preserve"> jest </w:t>
      </w:r>
      <w:r w:rsidR="27A610C6" w:rsidRPr="00D94FA2">
        <w:t>obszarem,</w:t>
      </w:r>
      <w:r w:rsidR="42505597" w:rsidRPr="00D94FA2">
        <w:t xml:space="preserve"> w którym krzyżują się </w:t>
      </w:r>
      <w:r w:rsidR="7CD5E60F" w:rsidRPr="00D94FA2">
        <w:t xml:space="preserve">istotne </w:t>
      </w:r>
      <w:r w:rsidR="42505597" w:rsidRPr="00D94FA2">
        <w:t xml:space="preserve">potrzeby </w:t>
      </w:r>
      <w:r w:rsidR="5F19E054" w:rsidRPr="00D94FA2">
        <w:t xml:space="preserve">technologiczne, </w:t>
      </w:r>
      <w:r w:rsidR="42505597" w:rsidRPr="00D94FA2">
        <w:t>społeczne</w:t>
      </w:r>
      <w:r w:rsidR="7CD5E60F" w:rsidRPr="00D94FA2">
        <w:t xml:space="preserve"> i</w:t>
      </w:r>
      <w:r w:rsidR="1EB0A3B6" w:rsidRPr="00D94FA2">
        <w:t xml:space="preserve"> </w:t>
      </w:r>
      <w:r w:rsidR="7CD5E60F" w:rsidRPr="00D94FA2">
        <w:t xml:space="preserve">klimatyczne oraz </w:t>
      </w:r>
      <w:r w:rsidR="42505597" w:rsidRPr="00D94FA2">
        <w:t>potencjał badawczo-rozwojowy</w:t>
      </w:r>
      <w:r w:rsidR="52B22BD3" w:rsidRPr="5E495DD1">
        <w:rPr>
          <w:rFonts w:cstheme="majorBidi"/>
        </w:rPr>
        <w:t xml:space="preserve">. Dialog techniczny przeprowadzony przez NCBR wykazał, że </w:t>
      </w:r>
      <w:r w:rsidR="0670E29D" w:rsidRPr="5E495DD1">
        <w:rPr>
          <w:rFonts w:cstheme="majorBidi"/>
        </w:rPr>
        <w:t>elektro</w:t>
      </w:r>
      <w:r w:rsidR="52B22BD3" w:rsidRPr="5E495DD1">
        <w:rPr>
          <w:rFonts w:cstheme="majorBidi"/>
        </w:rPr>
        <w:t xml:space="preserve">ciepłownictwo w Polsce z jednej strony posiada nadzwyczaj, w porównaniu z innymi krajami, rozwiniętą sieć dostarczającą </w:t>
      </w:r>
      <w:r w:rsidR="7825BC7E" w:rsidRPr="5E495DD1">
        <w:rPr>
          <w:rFonts w:cstheme="majorBidi"/>
        </w:rPr>
        <w:t>ciepło</w:t>
      </w:r>
      <w:r w:rsidR="52B22BD3" w:rsidRPr="5E495DD1">
        <w:rPr>
          <w:rFonts w:cstheme="majorBidi"/>
        </w:rPr>
        <w:t xml:space="preserve"> do odbiorców końcowych, z drugiej jednak strony jest </w:t>
      </w:r>
      <w:r w:rsidR="432C468F" w:rsidRPr="5E495DD1">
        <w:rPr>
          <w:rFonts w:cstheme="majorBidi"/>
        </w:rPr>
        <w:t xml:space="preserve">w istotnym stopniu </w:t>
      </w:r>
      <w:r w:rsidR="52B22BD3" w:rsidRPr="5E495DD1">
        <w:rPr>
          <w:rFonts w:cstheme="majorBidi"/>
        </w:rPr>
        <w:t xml:space="preserve">oparte o </w:t>
      </w:r>
      <w:r w:rsidR="0740C646" w:rsidRPr="5E495DD1">
        <w:rPr>
          <w:rFonts w:cstheme="majorBidi"/>
        </w:rPr>
        <w:t xml:space="preserve">spalanie </w:t>
      </w:r>
      <w:r w:rsidR="432C468F" w:rsidRPr="5E495DD1">
        <w:rPr>
          <w:rFonts w:cstheme="majorBidi"/>
        </w:rPr>
        <w:t>węgl</w:t>
      </w:r>
      <w:r w:rsidR="0CBE7ACA" w:rsidRPr="5E495DD1">
        <w:rPr>
          <w:rFonts w:cstheme="majorBidi"/>
        </w:rPr>
        <w:t>a</w:t>
      </w:r>
      <w:r w:rsidR="52B22BD3" w:rsidRPr="5E495DD1">
        <w:rPr>
          <w:rFonts w:cstheme="majorBidi"/>
        </w:rPr>
        <w:t>, któr</w:t>
      </w:r>
      <w:r w:rsidR="432C468F" w:rsidRPr="5E495DD1">
        <w:rPr>
          <w:rFonts w:cstheme="majorBidi"/>
        </w:rPr>
        <w:t>y</w:t>
      </w:r>
      <w:r w:rsidR="52B22BD3" w:rsidRPr="5E495DD1">
        <w:rPr>
          <w:rFonts w:cstheme="majorBidi"/>
        </w:rPr>
        <w:t xml:space="preserve"> ze względów technologicznych, ekologicznych jak i decyzji politycznych na poziomie Unii Europejskiej o odejściu od tego paliw</w:t>
      </w:r>
      <w:r w:rsidR="432C468F" w:rsidRPr="5E495DD1">
        <w:rPr>
          <w:rFonts w:cstheme="majorBidi"/>
        </w:rPr>
        <w:t>a</w:t>
      </w:r>
      <w:r w:rsidR="52B22BD3" w:rsidRPr="5E495DD1">
        <w:rPr>
          <w:rFonts w:cstheme="majorBidi"/>
        </w:rPr>
        <w:t>, czyni transformację tego sektora niezbędną</w:t>
      </w:r>
      <w:r w:rsidR="3AA7DDFA" w:rsidRPr="5E495DD1">
        <w:rPr>
          <w:rFonts w:cstheme="majorBidi"/>
        </w:rPr>
        <w:t xml:space="preserve"> i pilną</w:t>
      </w:r>
      <w:r w:rsidR="52B22BD3" w:rsidRPr="5E495DD1">
        <w:rPr>
          <w:rFonts w:cstheme="majorBidi"/>
        </w:rPr>
        <w:t>. Założeniem Przedsię</w:t>
      </w:r>
      <w:r w:rsidR="64202D29" w:rsidRPr="5E495DD1">
        <w:rPr>
          <w:rFonts w:cstheme="majorBidi"/>
        </w:rPr>
        <w:t xml:space="preserve">wzięcia jest weryfikacja </w:t>
      </w:r>
      <w:r w:rsidR="6518A645">
        <w:t>prawdziwości albo fałszywości jednej z rozważanych</w:t>
      </w:r>
      <w:r w:rsidR="6518A645" w:rsidRPr="00D94FA2">
        <w:t xml:space="preserve"> </w:t>
      </w:r>
      <w:r w:rsidR="6518A645">
        <w:t>w dyskursie</w:t>
      </w:r>
      <w:r w:rsidR="3DBB9903">
        <w:t xml:space="preserve"> hipotez</w:t>
      </w:r>
      <w:r w:rsidR="6518A645">
        <w:t xml:space="preserve">, w szczególności </w:t>
      </w:r>
      <w:r w:rsidR="157756BD">
        <w:t xml:space="preserve">podnoszonych </w:t>
      </w:r>
      <w:r w:rsidR="6518A645">
        <w:t>w ramach kształtowania polityki Unii Europejskiej,</w:t>
      </w:r>
      <w:r w:rsidR="00ED2E0B">
        <w:rPr>
          <w:rStyle w:val="Odwoanieprzypisudolnego"/>
          <w:rFonts w:ascii="Calibri" w:hAnsi="Calibri"/>
        </w:rPr>
        <w:footnoteReference w:id="2"/>
      </w:r>
      <w:r w:rsidR="6518A645" w:rsidRPr="00D94FA2">
        <w:rPr>
          <w:rFonts w:ascii="Calibri" w:hAnsi="Calibri"/>
        </w:rPr>
        <w:t xml:space="preserve"> </w:t>
      </w:r>
      <w:r w:rsidR="6518A645">
        <w:rPr>
          <w:rFonts w:ascii="Calibri" w:hAnsi="Calibri"/>
        </w:rPr>
        <w:t>odnoszącej się d</w:t>
      </w:r>
      <w:r w:rsidR="6518A645" w:rsidRPr="00D94FA2">
        <w:rPr>
          <w:rFonts w:ascii="Calibri" w:hAnsi="Calibri"/>
        </w:rPr>
        <w:t>o</w:t>
      </w:r>
      <w:r w:rsidR="6518A645">
        <w:rPr>
          <w:rFonts w:ascii="Calibri" w:hAnsi="Calibri"/>
        </w:rPr>
        <w:t xml:space="preserve"> </w:t>
      </w:r>
      <w:r w:rsidR="6518A645" w:rsidRPr="00D94FA2">
        <w:rPr>
          <w:rFonts w:ascii="Calibri" w:hAnsi="Calibri"/>
        </w:rPr>
        <w:t xml:space="preserve">rynkowej wykonalności </w:t>
      </w:r>
      <w:r w:rsidR="6518A645">
        <w:rPr>
          <w:rFonts w:ascii="Calibri" w:hAnsi="Calibri"/>
        </w:rPr>
        <w:t>(w uwarunkowaniach polskich)</w:t>
      </w:r>
      <w:r w:rsidR="6518A645" w:rsidRPr="00D94FA2">
        <w:rPr>
          <w:rFonts w:ascii="Calibri" w:hAnsi="Calibri"/>
        </w:rPr>
        <w:t xml:space="preserve"> </w:t>
      </w:r>
      <w:r w:rsidR="462B2A44">
        <w:rPr>
          <w:rFonts w:ascii="Calibri" w:hAnsi="Calibri"/>
        </w:rPr>
        <w:t>systemu elektrociepło</w:t>
      </w:r>
      <w:r w:rsidR="6518A645" w:rsidRPr="00D94FA2">
        <w:rPr>
          <w:rFonts w:ascii="Calibri" w:hAnsi="Calibri"/>
        </w:rPr>
        <w:t>wniczego, który dostarczać będzie odbiorcom ciepło pozyskane ze źródeł odnawialnych o udziale minimum 80</w:t>
      </w:r>
      <w:r w:rsidR="6518A645" w:rsidRPr="00C9470A">
        <w:rPr>
          <w:rFonts w:ascii="Calibri" w:eastAsia="Calibri" w:hAnsi="Calibri" w:cs="Calibri"/>
        </w:rPr>
        <w:t xml:space="preserve">% </w:t>
      </w:r>
      <w:r w:rsidR="6518A645" w:rsidRPr="5E495DD1">
        <w:rPr>
          <w:rFonts w:cstheme="majorBidi"/>
        </w:rPr>
        <w:t>(z zastrzeżeniem dopuszczalnej przez Umowę Granicy Błędu)</w:t>
      </w:r>
      <w:r w:rsidR="0670E29D" w:rsidRPr="5E495DD1">
        <w:rPr>
          <w:rFonts w:cstheme="majorBidi"/>
        </w:rPr>
        <w:t xml:space="preserve"> oraz </w:t>
      </w:r>
      <w:r w:rsidR="058BC48F" w:rsidRPr="5E495DD1">
        <w:rPr>
          <w:rFonts w:cstheme="majorBidi"/>
        </w:rPr>
        <w:t xml:space="preserve">będzie </w:t>
      </w:r>
      <w:r w:rsidR="0670E29D" w:rsidRPr="5E495DD1">
        <w:rPr>
          <w:rFonts w:cstheme="majorBidi"/>
        </w:rPr>
        <w:t>umożliwia</w:t>
      </w:r>
      <w:r w:rsidR="2568682B" w:rsidRPr="5E495DD1">
        <w:rPr>
          <w:rFonts w:cstheme="majorBidi"/>
        </w:rPr>
        <w:t>ł</w:t>
      </w:r>
      <w:r w:rsidR="0670E29D" w:rsidRPr="5E495DD1">
        <w:rPr>
          <w:rFonts w:cstheme="majorBidi"/>
        </w:rPr>
        <w:t xml:space="preserve"> wykorzystanie elektrociepłowni jako elementu lokalnego systemu elektroenergetycznego wpływającego stabilizująco na udział w nim jednostek produkujących energię z odnawialnych źródeł energii oraz pozwalającego na aktywne uczestniczenie elektrociepłowni w tym systemie w celu uzyskiwania innych efektów synergii i korzyści ekonomicznych.</w:t>
      </w:r>
    </w:p>
    <w:bookmarkEnd w:id="17"/>
    <w:p w14:paraId="773E63DD" w14:textId="4915DFD9" w:rsidR="00661F5C" w:rsidRPr="00661F5C" w:rsidRDefault="7CD5E60F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asciiTheme="majorHAnsi" w:eastAsiaTheme="majorEastAsia" w:hAnsiTheme="majorHAnsi" w:cstheme="majorBidi"/>
        </w:rPr>
      </w:pPr>
      <w:r w:rsidRPr="5E495DD1">
        <w:rPr>
          <w:rFonts w:cstheme="majorBidi"/>
        </w:rPr>
        <w:t>NCBR z uwzględnieniem powyższ</w:t>
      </w:r>
      <w:r w:rsidR="6545CF73" w:rsidRPr="5E495DD1">
        <w:rPr>
          <w:rFonts w:cstheme="majorBidi"/>
        </w:rPr>
        <w:t xml:space="preserve">ej oceny </w:t>
      </w:r>
      <w:r w:rsidR="6B734734" w:rsidRPr="5E495DD1">
        <w:rPr>
          <w:rFonts w:cstheme="majorBidi"/>
        </w:rPr>
        <w:t>oraz w oparciu o przeprowadzony dialog techniczny</w:t>
      </w:r>
      <w:r w:rsidRPr="5E495DD1">
        <w:rPr>
          <w:rFonts w:cstheme="majorBidi"/>
        </w:rPr>
        <w:t xml:space="preserve"> ustaliło, że </w:t>
      </w:r>
      <w:r w:rsidR="6B734734" w:rsidRPr="5E495DD1">
        <w:rPr>
          <w:rFonts w:cstheme="majorBidi"/>
        </w:rPr>
        <w:t xml:space="preserve">wybór przedmiotu oraz </w:t>
      </w:r>
      <w:r w:rsidR="6545CF73" w:rsidRPr="5E495DD1">
        <w:rPr>
          <w:rFonts w:cstheme="majorBidi"/>
        </w:rPr>
        <w:t xml:space="preserve">określenie </w:t>
      </w:r>
      <w:r w:rsidR="6B734734" w:rsidRPr="5E495DD1">
        <w:rPr>
          <w:rFonts w:cstheme="majorBidi"/>
        </w:rPr>
        <w:t xml:space="preserve">podstawowych wymagań </w:t>
      </w:r>
      <w:r w:rsidRPr="5E495DD1">
        <w:rPr>
          <w:rFonts w:cstheme="majorBidi"/>
        </w:rPr>
        <w:t xml:space="preserve">dotyczących </w:t>
      </w:r>
      <w:r w:rsidR="6B1EFC8E" w:rsidRPr="5E495DD1">
        <w:rPr>
          <w:rFonts w:cstheme="majorBidi"/>
        </w:rPr>
        <w:t>Rozwiąza</w:t>
      </w:r>
      <w:r w:rsidR="40F64201" w:rsidRPr="5E495DD1">
        <w:rPr>
          <w:rFonts w:cstheme="majorBidi"/>
        </w:rPr>
        <w:t>ń</w:t>
      </w:r>
      <w:r w:rsidRPr="5E495DD1">
        <w:rPr>
          <w:rFonts w:cstheme="majorBidi"/>
        </w:rPr>
        <w:t>, które mają powstać w ramach Przedsięwzięcia</w:t>
      </w:r>
      <w:r w:rsidR="6B734734" w:rsidRPr="5E495DD1">
        <w:rPr>
          <w:rFonts w:cstheme="majorBidi"/>
        </w:rPr>
        <w:t>,</w:t>
      </w:r>
      <w:r w:rsidRPr="5E495DD1">
        <w:rPr>
          <w:rFonts w:cstheme="majorBidi"/>
        </w:rPr>
        <w:t xml:space="preserve"> są zasadne</w:t>
      </w:r>
      <w:r w:rsidR="2630B793" w:rsidRPr="5E495DD1">
        <w:rPr>
          <w:rFonts w:cstheme="majorBidi"/>
        </w:rPr>
        <w:t xml:space="preserve"> dla osiągnięcia celów stawianych prze</w:t>
      </w:r>
      <w:r w:rsidR="34178BBC" w:rsidRPr="5E495DD1">
        <w:rPr>
          <w:rFonts w:cstheme="majorBidi"/>
        </w:rPr>
        <w:t>d</w:t>
      </w:r>
      <w:r w:rsidR="2630B793" w:rsidRPr="5E495DD1">
        <w:rPr>
          <w:rFonts w:cstheme="majorBidi"/>
        </w:rPr>
        <w:t xml:space="preserve"> Przedsięwzięciem</w:t>
      </w:r>
      <w:r w:rsidRPr="5E495DD1">
        <w:rPr>
          <w:rFonts w:cstheme="majorBidi"/>
        </w:rPr>
        <w:t xml:space="preserve">, ponieważ </w:t>
      </w:r>
      <w:r w:rsidR="037067C3">
        <w:t xml:space="preserve">potencjalni Uczestnicy Przedsięwzięcia dysponują </w:t>
      </w:r>
      <w:r w:rsidR="002E845C">
        <w:t xml:space="preserve">konieczną </w:t>
      </w:r>
      <w:r w:rsidR="45505614">
        <w:t xml:space="preserve">wiedzą i </w:t>
      </w:r>
      <w:r w:rsidR="2048B49A">
        <w:t xml:space="preserve">niezbędnym </w:t>
      </w:r>
      <w:r w:rsidR="45505614">
        <w:t xml:space="preserve">potencjałem </w:t>
      </w:r>
      <w:r w:rsidR="037067C3">
        <w:t xml:space="preserve">technologicznym, </w:t>
      </w:r>
      <w:r w:rsidR="4A04D4E8">
        <w:t xml:space="preserve">a </w:t>
      </w:r>
      <w:r w:rsidR="13568509">
        <w:t>R</w:t>
      </w:r>
      <w:r w:rsidR="037067C3">
        <w:t>ozwiązania są realne do osiągnięcia i służ</w:t>
      </w:r>
      <w:r w:rsidR="442270A6">
        <w:t>yć będą</w:t>
      </w:r>
      <w:r w:rsidR="037067C3">
        <w:t xml:space="preserve"> zaspokojeniu konkretnych </w:t>
      </w:r>
      <w:r w:rsidR="68BCCA54">
        <w:t xml:space="preserve">jasno zdefiniowanych </w:t>
      </w:r>
      <w:r w:rsidR="037067C3">
        <w:t>potrzeb</w:t>
      </w:r>
      <w:r w:rsidRPr="5E495DD1">
        <w:rPr>
          <w:rFonts w:cstheme="majorBidi"/>
        </w:rPr>
        <w:t>.</w:t>
      </w:r>
    </w:p>
    <w:p w14:paraId="50E735CC" w14:textId="3758C5B8" w:rsidR="00661F5C" w:rsidRPr="00C079A5" w:rsidRDefault="670A54AB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eastAsiaTheme="majorEastAsia"/>
        </w:rPr>
      </w:pPr>
      <w:r w:rsidRPr="5E495DD1">
        <w:rPr>
          <w:b/>
          <w:bCs/>
        </w:rPr>
        <w:t>[Przedsięwzięcie a przedsięwzięcie „</w:t>
      </w:r>
      <w:bookmarkStart w:id="18" w:name="_Hlk72701647"/>
      <w:r w:rsidRPr="5E495DD1">
        <w:rPr>
          <w:b/>
          <w:bCs/>
        </w:rPr>
        <w:t>Ciepłownia Przyszłości, czyli system ciepłowniczy z OZE</w:t>
      </w:r>
      <w:bookmarkEnd w:id="18"/>
      <w:r w:rsidRPr="5E495DD1">
        <w:rPr>
          <w:b/>
          <w:bCs/>
        </w:rPr>
        <w:t xml:space="preserve">”] </w:t>
      </w:r>
      <w:r w:rsidR="3E3A1315">
        <w:t>Zamawiający informuje, że</w:t>
      </w:r>
      <w:r w:rsidR="15E7DA93">
        <w:t xml:space="preserve"> wcześniej ogłosił przedsięwzięcie „Ciepłownia Przyszłości, czyli system ciepłowniczy z OZE”</w:t>
      </w:r>
      <w:r w:rsidR="3E3A1315">
        <w:t xml:space="preserve"> – jest </w:t>
      </w:r>
      <w:r w:rsidR="1B2087BF">
        <w:t xml:space="preserve">to </w:t>
      </w:r>
      <w:r w:rsidR="3E3A1315">
        <w:t>zamówienie na usługi badawczo-rozwojowe odrębne od zamówienia</w:t>
      </w:r>
      <w:r w:rsidR="1B2087BF">
        <w:t xml:space="preserve"> objętego tym Postępowaniem</w:t>
      </w:r>
      <w:r w:rsidR="3E3A1315">
        <w:t xml:space="preserve">. </w:t>
      </w:r>
      <w:r w:rsidR="1B2087BF">
        <w:t xml:space="preserve">Choć dotykają one podobnego problemu, czyli dążenia do opracowania rozwiązań pozwalających na zwiększenie udziału energetyki odnawialnej w produkcji ciepła, </w:t>
      </w:r>
      <w:r w:rsidR="05C8D482">
        <w:t>jednak</w:t>
      </w:r>
      <w:r w:rsidR="1B2087BF">
        <w:t xml:space="preserve"> korzystają z różnych środków </w:t>
      </w:r>
      <w:r w:rsidR="438DC2B1">
        <w:t xml:space="preserve">dla </w:t>
      </w:r>
      <w:r w:rsidR="1B2087BF">
        <w:t>osiągnięcia tego celu (</w:t>
      </w:r>
      <w:r w:rsidR="451FCD21">
        <w:t xml:space="preserve">dotykają </w:t>
      </w:r>
      <w:r w:rsidR="1B2087BF">
        <w:t>różnych problemów badawczych) oraz różnią się w zakresie</w:t>
      </w:r>
      <w:r w:rsidR="7FF4D510">
        <w:t xml:space="preserve"> definicji</w:t>
      </w:r>
      <w:r w:rsidR="1B2087BF">
        <w:t xml:space="preserve"> przyszłych odbiorców opracowywanych rozwiązań i prowadzą faktycznie do powstania </w:t>
      </w:r>
      <w:r w:rsidR="6383CBB1">
        <w:t>odmiennych</w:t>
      </w:r>
      <w:r w:rsidR="1B2087BF">
        <w:t xml:space="preserve"> rozwiązań techniczno-ekonomicznych. W szczególności</w:t>
      </w:r>
      <w:r w:rsidR="067B8853">
        <w:t>:</w:t>
      </w:r>
    </w:p>
    <w:p w14:paraId="1FA5C94D" w14:textId="079C3F47" w:rsidR="007309BA" w:rsidRPr="00C079A5" w:rsidRDefault="7AA5C46D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 w:rsidRPr="5E495DD1">
        <w:rPr>
          <w:rFonts w:eastAsiaTheme="majorEastAsia"/>
        </w:rPr>
        <w:t xml:space="preserve">w </w:t>
      </w:r>
      <w:r w:rsidR="6333892C" w:rsidRPr="5E495DD1">
        <w:rPr>
          <w:rFonts w:eastAsiaTheme="majorEastAsia"/>
        </w:rPr>
        <w:t>niniejsz</w:t>
      </w:r>
      <w:r w:rsidR="333567A1" w:rsidRPr="5E495DD1">
        <w:rPr>
          <w:rFonts w:eastAsiaTheme="majorEastAsia"/>
        </w:rPr>
        <w:t>ym</w:t>
      </w:r>
      <w:r w:rsidR="1B2087BF" w:rsidRPr="5E495DD1">
        <w:rPr>
          <w:rFonts w:eastAsiaTheme="majorEastAsia"/>
        </w:rPr>
        <w:t xml:space="preserve"> Przedsięwzięci</w:t>
      </w:r>
      <w:r w:rsidR="5F5975E3" w:rsidRPr="5E495DD1">
        <w:rPr>
          <w:rFonts w:eastAsiaTheme="majorEastAsia"/>
        </w:rPr>
        <w:t>u</w:t>
      </w:r>
      <w:r w:rsidR="1B2087BF" w:rsidRPr="5E495DD1">
        <w:rPr>
          <w:rFonts w:eastAsiaTheme="majorEastAsia"/>
        </w:rPr>
        <w:t xml:space="preserve"> </w:t>
      </w:r>
      <w:r w:rsidR="4CA87220" w:rsidRPr="5E495DD1">
        <w:rPr>
          <w:rFonts w:eastAsiaTheme="majorEastAsia"/>
        </w:rPr>
        <w:t xml:space="preserve">istotnym elementem </w:t>
      </w:r>
      <w:r w:rsidR="681200E0" w:rsidRPr="5E495DD1">
        <w:rPr>
          <w:rFonts w:eastAsiaTheme="majorEastAsia"/>
        </w:rPr>
        <w:t xml:space="preserve">jest </w:t>
      </w:r>
      <w:r w:rsidR="00185874">
        <w:rPr>
          <w:rFonts w:eastAsiaTheme="majorEastAsia"/>
        </w:rPr>
        <w:t>K</w:t>
      </w:r>
      <w:r w:rsidR="681200E0" w:rsidRPr="5E495DD1">
        <w:rPr>
          <w:rFonts w:eastAsiaTheme="majorEastAsia"/>
        </w:rPr>
        <w:t>ogeneracj</w:t>
      </w:r>
      <w:r w:rsidR="2461E4BC" w:rsidRPr="5E495DD1">
        <w:rPr>
          <w:rFonts w:eastAsiaTheme="majorEastAsia"/>
        </w:rPr>
        <w:t>a</w:t>
      </w:r>
      <w:r w:rsidR="00185874">
        <w:rPr>
          <w:rFonts w:eastAsiaTheme="majorEastAsia"/>
        </w:rPr>
        <w:t xml:space="preserve"> OZE</w:t>
      </w:r>
      <w:r w:rsidR="681200E0" w:rsidRPr="5E495DD1">
        <w:rPr>
          <w:rFonts w:eastAsiaTheme="majorEastAsia"/>
        </w:rPr>
        <w:t xml:space="preserve"> w produkcji ciepła i energii elektrycznej,</w:t>
      </w:r>
      <w:r w:rsidR="1B2087BF" w:rsidRPr="5E495DD1">
        <w:rPr>
          <w:rFonts w:eastAsiaTheme="majorEastAsia"/>
        </w:rPr>
        <w:t xml:space="preserve"> podczas gdy </w:t>
      </w:r>
      <w:r w:rsidR="1B2087BF">
        <w:t>przedsięwzięcie „Ciepłownia Przyszłości…” skupia się na produkcji ciepła,</w:t>
      </w:r>
    </w:p>
    <w:p w14:paraId="5EA098F1" w14:textId="732AC6CE" w:rsidR="00C079A5" w:rsidRPr="00C079A5" w:rsidRDefault="006458DC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>
        <w:t>niniejsze</w:t>
      </w:r>
      <w:r w:rsidR="1B2087BF">
        <w:t xml:space="preserve"> Przedsięwzięcie służy opracowaniu Rozwiązań </w:t>
      </w:r>
      <w:r w:rsidR="451FCD21">
        <w:t>skupionych</w:t>
      </w:r>
      <w:r w:rsidR="1B2087BF">
        <w:t xml:space="preserve"> na </w:t>
      </w:r>
      <w:r w:rsidR="564F069D">
        <w:t xml:space="preserve">osadzeniu </w:t>
      </w:r>
      <w:r w:rsidR="1B2087BF">
        <w:t xml:space="preserve">produkcji ciepła w lokalnym systemie energetycznym i synergiach z tym związanych (w szczególności: korzystaniu z synergii współpracy z innymi producentami energii niż przyszły podmiot stosujący Rozwiązanie), </w:t>
      </w:r>
      <w:r w:rsidR="1B2087BF" w:rsidRPr="5E495DD1">
        <w:rPr>
          <w:rFonts w:eastAsiaTheme="majorEastAsia"/>
        </w:rPr>
        <w:t xml:space="preserve">podczas gdy </w:t>
      </w:r>
      <w:r w:rsidR="1B2087BF">
        <w:t xml:space="preserve">przedsięwzięcie „Ciepłownia Przyszłości…” dąży do opracowania rozwiązań pozwalających na osiągnięcie celu </w:t>
      </w:r>
      <w:r w:rsidR="000B26EC">
        <w:t xml:space="preserve">bez uwzględniania </w:t>
      </w:r>
      <w:r w:rsidR="1B2087BF">
        <w:t>innych podmiotów uczestniczących w systemie energetycznym,</w:t>
      </w:r>
    </w:p>
    <w:p w14:paraId="383F8EF5" w14:textId="0765F46E" w:rsidR="00C079A5" w:rsidRPr="00C079A5" w:rsidRDefault="006458DC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>
        <w:t xml:space="preserve">niniejsze </w:t>
      </w:r>
      <w:r w:rsidR="69136B31">
        <w:t xml:space="preserve">Przedsięwzięcie w </w:t>
      </w:r>
      <w:r w:rsidR="0E5DD169">
        <w:t>istotn</w:t>
      </w:r>
      <w:r w:rsidR="2E61146F">
        <w:t xml:space="preserve">iejszym </w:t>
      </w:r>
      <w:r w:rsidR="0E5DD169">
        <w:t xml:space="preserve">stopniu wymaga uwzględnienia procesów ekonomicznych w funkcjonowaniu </w:t>
      </w:r>
      <w:r w:rsidR="2E61146F">
        <w:t>R</w:t>
      </w:r>
      <w:r w:rsidR="0E5DD169">
        <w:t>ozwiązania (w Przedsięwzięciu na kształt Rozwiązania wpływa możliwość sprzedaży energii elektrycznej)</w:t>
      </w:r>
      <w:r w:rsidR="2E61146F">
        <w:t xml:space="preserve">, </w:t>
      </w:r>
    </w:p>
    <w:p w14:paraId="1D0C434D" w14:textId="397E2E1E" w:rsidR="00C079A5" w:rsidRPr="00243389" w:rsidRDefault="006458DC" w:rsidP="003F7FC0">
      <w:pPr>
        <w:pStyle w:val="Akapitzlist"/>
        <w:numPr>
          <w:ilvl w:val="1"/>
          <w:numId w:val="14"/>
        </w:numPr>
        <w:spacing w:after="0"/>
        <w:ind w:left="1134"/>
        <w:jc w:val="both"/>
        <w:rPr>
          <w:rFonts w:eastAsiaTheme="majorEastAsia"/>
        </w:rPr>
      </w:pPr>
      <w:r>
        <w:t>niniejsze</w:t>
      </w:r>
      <w:r w:rsidRPr="5E495DD1">
        <w:rPr>
          <w:rFonts w:eastAsiaTheme="majorEastAsia"/>
        </w:rPr>
        <w:t xml:space="preserve"> </w:t>
      </w:r>
      <w:r w:rsidR="430274D4" w:rsidRPr="5E495DD1">
        <w:rPr>
          <w:rFonts w:eastAsiaTheme="majorEastAsia"/>
        </w:rPr>
        <w:t xml:space="preserve">Przedsięwzięcie umożliwia w Rozwiązaniu nabywanie energii </w:t>
      </w:r>
      <w:r w:rsidR="451FCD21" w:rsidRPr="5E495DD1">
        <w:rPr>
          <w:rFonts w:eastAsiaTheme="majorEastAsia"/>
        </w:rPr>
        <w:t xml:space="preserve">elektrycznej </w:t>
      </w:r>
      <w:r w:rsidR="430274D4" w:rsidRPr="5E495DD1">
        <w:rPr>
          <w:rFonts w:eastAsiaTheme="majorEastAsia"/>
        </w:rPr>
        <w:t>OZE</w:t>
      </w:r>
      <w:r w:rsidR="451FCD21" w:rsidRPr="5E495DD1">
        <w:rPr>
          <w:rFonts w:eastAsiaTheme="majorEastAsia"/>
        </w:rPr>
        <w:t xml:space="preserve"> od innych </w:t>
      </w:r>
      <w:r w:rsidR="30B20FC0" w:rsidRPr="5E495DD1">
        <w:rPr>
          <w:rFonts w:eastAsiaTheme="majorEastAsia"/>
        </w:rPr>
        <w:t xml:space="preserve">lokalnych </w:t>
      </w:r>
      <w:r w:rsidR="451FCD21" w:rsidRPr="5E495DD1">
        <w:rPr>
          <w:rFonts w:eastAsiaTheme="majorEastAsia"/>
        </w:rPr>
        <w:t xml:space="preserve">podmiotów, podczas gdy </w:t>
      </w:r>
      <w:r w:rsidR="451FCD21">
        <w:t xml:space="preserve">przedsięwzięcie „Ciepłownia Przyszłości…” dąży do stworzenia rozwiązania umożliwiającego wykorzystanie </w:t>
      </w:r>
      <w:r w:rsidR="3951D9FD">
        <w:t xml:space="preserve">samodzielnie pozyskiwanej energii </w:t>
      </w:r>
      <w:r w:rsidR="451FCD21">
        <w:t>OZE dla produkcji ciepła</w:t>
      </w:r>
      <w:r w:rsidR="63C37027">
        <w:t>.</w:t>
      </w:r>
    </w:p>
    <w:p w14:paraId="637917A2" w14:textId="49AD1B03" w:rsidR="009A0972" w:rsidRPr="00661F5C" w:rsidRDefault="5B0453A1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asciiTheme="majorHAnsi" w:eastAsiaTheme="majorEastAsia" w:hAnsiTheme="majorHAnsi" w:cstheme="majorBidi"/>
        </w:rPr>
      </w:pPr>
      <w:r w:rsidRPr="5E495DD1">
        <w:rPr>
          <w:rFonts w:cstheme="majorBidi"/>
        </w:rPr>
        <w:t>[</w:t>
      </w:r>
      <w:r w:rsidRPr="5E495DD1">
        <w:rPr>
          <w:rFonts w:cstheme="majorBidi"/>
          <w:b/>
          <w:bCs/>
        </w:rPr>
        <w:t>Ryzyko</w:t>
      </w:r>
      <w:r w:rsidRPr="5E495DD1">
        <w:rPr>
          <w:rFonts w:cstheme="majorBidi"/>
        </w:rPr>
        <w:t xml:space="preserve">] </w:t>
      </w:r>
      <w:r w:rsidR="6B734734" w:rsidRPr="5E495DD1">
        <w:rPr>
          <w:rFonts w:cstheme="majorBidi"/>
        </w:rPr>
        <w:t>Realizacja Przedsięwzięcia obejmuje działania badawczo-rozwojowe, które obarczone są ryzykiem niepowodzenia</w:t>
      </w:r>
      <w:r w:rsidR="7DD92370" w:rsidRPr="5E495DD1">
        <w:rPr>
          <w:rFonts w:cstheme="majorBidi"/>
        </w:rPr>
        <w:t>,</w:t>
      </w:r>
      <w:r w:rsidR="6B1EFC8E" w:rsidRPr="5E495DD1">
        <w:rPr>
          <w:rFonts w:cstheme="majorBidi"/>
        </w:rPr>
        <w:t xml:space="preserve"> </w:t>
      </w:r>
      <w:r w:rsidR="6B734734" w:rsidRPr="5E495DD1">
        <w:rPr>
          <w:rFonts w:cstheme="majorBidi"/>
        </w:rPr>
        <w:t xml:space="preserve">które jest dzielone pomiędzy NCBR a </w:t>
      </w:r>
      <w:r w:rsidR="57DD888C" w:rsidRPr="5E495DD1">
        <w:rPr>
          <w:rFonts w:cstheme="majorBidi"/>
        </w:rPr>
        <w:t>Uczestników Przedsięwzięcia</w:t>
      </w:r>
      <w:r w:rsidR="53EAD782" w:rsidRPr="5E495DD1">
        <w:rPr>
          <w:rFonts w:cstheme="majorBidi"/>
        </w:rPr>
        <w:t xml:space="preserve"> na zasadach opisanych w Umowie. Podział ten </w:t>
      </w:r>
      <w:r w:rsidR="574D0FB9" w:rsidRPr="5E495DD1">
        <w:rPr>
          <w:rFonts w:cstheme="majorBidi"/>
        </w:rPr>
        <w:t>m.in.</w:t>
      </w:r>
      <w:r w:rsidR="055A25A6" w:rsidRPr="5E495DD1">
        <w:rPr>
          <w:rFonts w:cstheme="majorBidi"/>
        </w:rPr>
        <w:t xml:space="preserve"> polega na uwzględnieniu </w:t>
      </w:r>
      <w:r w:rsidR="51EBB6E3" w:rsidRPr="5E495DD1">
        <w:rPr>
          <w:rFonts w:cstheme="majorBidi"/>
        </w:rPr>
        <w:t xml:space="preserve">dopuszczalnej </w:t>
      </w:r>
      <w:r w:rsidR="6FC38442" w:rsidRPr="5E495DD1">
        <w:rPr>
          <w:rFonts w:cstheme="majorBidi"/>
        </w:rPr>
        <w:t xml:space="preserve">w </w:t>
      </w:r>
      <w:r w:rsidR="7EC9C32F" w:rsidRPr="5E495DD1">
        <w:rPr>
          <w:rFonts w:cstheme="majorBidi"/>
        </w:rPr>
        <w:t>Z</w:t>
      </w:r>
      <w:r w:rsidR="734EC385" w:rsidRPr="5E495DD1">
        <w:rPr>
          <w:rFonts w:cstheme="majorBidi"/>
        </w:rPr>
        <w:t>ałączni</w:t>
      </w:r>
      <w:r w:rsidR="6FC38442" w:rsidRPr="5E495DD1">
        <w:rPr>
          <w:rFonts w:cstheme="majorBidi"/>
        </w:rPr>
        <w:t>ku nr 1</w:t>
      </w:r>
      <w:r w:rsidR="1A4DED72" w:rsidRPr="5E495DD1">
        <w:rPr>
          <w:rFonts w:cstheme="majorBidi"/>
        </w:rPr>
        <w:t xml:space="preserve"> </w:t>
      </w:r>
      <w:r w:rsidR="6FC38442" w:rsidRPr="5E495DD1">
        <w:rPr>
          <w:rFonts w:cstheme="majorBidi"/>
        </w:rPr>
        <w:t xml:space="preserve">Granicy Błędu, </w:t>
      </w:r>
      <w:r w:rsidR="1A4DED72" w:rsidRPr="5E495DD1">
        <w:rPr>
          <w:rFonts w:cstheme="majorBidi"/>
        </w:rPr>
        <w:t xml:space="preserve">w zakresie </w:t>
      </w:r>
      <w:r w:rsidR="4CB6E00E" w:rsidRPr="5E495DD1">
        <w:rPr>
          <w:rFonts w:cstheme="majorBidi"/>
        </w:rPr>
        <w:t xml:space="preserve">wyników </w:t>
      </w:r>
      <w:r w:rsidR="1A4DED72" w:rsidRPr="5E495DD1">
        <w:rPr>
          <w:rFonts w:cstheme="majorBidi"/>
        </w:rPr>
        <w:t>osiąganych przez Uczestników Przedsięwzięcia</w:t>
      </w:r>
      <w:r w:rsidR="53EAD782" w:rsidRPr="5E495DD1">
        <w:rPr>
          <w:rFonts w:cstheme="majorBidi"/>
        </w:rPr>
        <w:t xml:space="preserve"> względem założeń </w:t>
      </w:r>
      <w:r w:rsidR="51AAC57E" w:rsidRPr="5E495DD1">
        <w:rPr>
          <w:rFonts w:cstheme="majorBidi"/>
        </w:rPr>
        <w:t>przedstawionych</w:t>
      </w:r>
      <w:r w:rsidR="53EAD782" w:rsidRPr="5E495DD1">
        <w:rPr>
          <w:rFonts w:cstheme="majorBidi"/>
        </w:rPr>
        <w:t xml:space="preserve"> w Wymaganiach i we Wniosku oraz Wyniku Prac Etapu I</w:t>
      </w:r>
      <w:r w:rsidR="6B734734" w:rsidRPr="5E495DD1">
        <w:rPr>
          <w:rFonts w:cstheme="majorBidi"/>
        </w:rPr>
        <w:t xml:space="preserve">. </w:t>
      </w:r>
      <w:r w:rsidR="6545CF73" w:rsidRPr="5E495DD1">
        <w:rPr>
          <w:rFonts w:cstheme="majorBidi"/>
        </w:rPr>
        <w:t>Środkami</w:t>
      </w:r>
      <w:r w:rsidR="2630B793" w:rsidRPr="5E495DD1">
        <w:rPr>
          <w:rFonts w:cstheme="majorBidi"/>
        </w:rPr>
        <w:t xml:space="preserve"> operacyjnymi służącymi </w:t>
      </w:r>
      <w:r w:rsidR="6545CF73" w:rsidRPr="5E495DD1">
        <w:rPr>
          <w:rFonts w:cstheme="majorBidi"/>
        </w:rPr>
        <w:t xml:space="preserve">zaadresowaniu wskazanego ryzyka </w:t>
      </w:r>
      <w:r w:rsidR="2630B793" w:rsidRPr="5E495DD1">
        <w:rPr>
          <w:rFonts w:cstheme="majorBidi"/>
        </w:rPr>
        <w:t xml:space="preserve">są przeprowadzone przez NCBR </w:t>
      </w:r>
      <w:r w:rsidR="21178A1F" w:rsidRPr="5E495DD1">
        <w:rPr>
          <w:rFonts w:cstheme="majorBidi"/>
        </w:rPr>
        <w:t xml:space="preserve">ocena </w:t>
      </w:r>
      <w:r w:rsidR="2630B793" w:rsidRPr="5E495DD1">
        <w:rPr>
          <w:rFonts w:cstheme="majorBidi"/>
        </w:rPr>
        <w:t xml:space="preserve">i dialog techniczny. Sposobem materialnym </w:t>
      </w:r>
      <w:r w:rsidR="6545CF73" w:rsidRPr="5E495DD1">
        <w:rPr>
          <w:rFonts w:cstheme="majorBidi"/>
        </w:rPr>
        <w:t xml:space="preserve">służącym zaadresowaniu wskazanego ryzyka </w:t>
      </w:r>
      <w:r w:rsidR="2630B793" w:rsidRPr="5E495DD1">
        <w:rPr>
          <w:rFonts w:cstheme="majorBidi"/>
        </w:rPr>
        <w:t xml:space="preserve">jest </w:t>
      </w:r>
      <w:r w:rsidR="6545CF73" w:rsidRPr="5E495DD1">
        <w:rPr>
          <w:rFonts w:cstheme="majorBidi"/>
        </w:rPr>
        <w:t>uwzględnienie wśród</w:t>
      </w:r>
      <w:r w:rsidR="2630B793" w:rsidRPr="5E495DD1">
        <w:rPr>
          <w:rFonts w:cstheme="majorBidi"/>
        </w:rPr>
        <w:t xml:space="preserve"> </w:t>
      </w:r>
      <w:r w:rsidR="02A90DA2" w:rsidRPr="5E495DD1">
        <w:rPr>
          <w:rFonts w:cstheme="majorBidi"/>
        </w:rPr>
        <w:t>Wymagań</w:t>
      </w:r>
      <w:r w:rsidR="2630B793" w:rsidRPr="5E495DD1">
        <w:rPr>
          <w:rFonts w:cstheme="majorBidi"/>
        </w:rPr>
        <w:t xml:space="preserve"> i kierunków Przedsięwzięcia wyników</w:t>
      </w:r>
      <w:r w:rsidR="6545CF73" w:rsidRPr="5E495DD1">
        <w:rPr>
          <w:rFonts w:cstheme="majorBidi"/>
        </w:rPr>
        <w:t xml:space="preserve"> i informacji wynikających z</w:t>
      </w:r>
      <w:r w:rsidR="2630B793" w:rsidRPr="5E495DD1">
        <w:rPr>
          <w:rFonts w:cstheme="majorBidi"/>
        </w:rPr>
        <w:t xml:space="preserve"> przeprowadzonej analizy i dialogu technicznego</w:t>
      </w:r>
      <w:r w:rsidR="67B93FC6" w:rsidRPr="5E495DD1">
        <w:rPr>
          <w:rFonts w:cstheme="majorBidi"/>
        </w:rPr>
        <w:t xml:space="preserve"> oraz wymaganie od Uczestników Przedsięwzięcia </w:t>
      </w:r>
      <w:r w:rsidR="709B23C1" w:rsidRPr="5E495DD1">
        <w:rPr>
          <w:rFonts w:cstheme="majorBidi"/>
        </w:rPr>
        <w:t xml:space="preserve">wiarygodności proponowanych Rozwiązań, a następnie – w razie zawarcia Umowy – </w:t>
      </w:r>
      <w:r w:rsidR="67B93FC6" w:rsidRPr="5E495DD1">
        <w:rPr>
          <w:rFonts w:cstheme="majorBidi"/>
        </w:rPr>
        <w:t xml:space="preserve">należytej staranności i rzetelności w </w:t>
      </w:r>
      <w:r w:rsidR="00A92AD4">
        <w:rPr>
          <w:rFonts w:cstheme="majorBidi"/>
        </w:rPr>
        <w:t>świadczonych</w:t>
      </w:r>
      <w:r w:rsidR="00A92AD4" w:rsidRPr="5E495DD1">
        <w:rPr>
          <w:rFonts w:cstheme="majorBidi"/>
        </w:rPr>
        <w:t xml:space="preserve"> </w:t>
      </w:r>
      <w:r w:rsidR="67B93FC6" w:rsidRPr="5E495DD1">
        <w:rPr>
          <w:rFonts w:cstheme="majorBidi"/>
        </w:rPr>
        <w:t xml:space="preserve">przez nich </w:t>
      </w:r>
      <w:r w:rsidR="6967E8DE" w:rsidRPr="5E495DD1">
        <w:rPr>
          <w:rFonts w:cstheme="majorBidi"/>
        </w:rPr>
        <w:t>usługach</w:t>
      </w:r>
      <w:r w:rsidR="67B93FC6" w:rsidRPr="5E495DD1">
        <w:rPr>
          <w:rFonts w:cstheme="majorBidi"/>
        </w:rPr>
        <w:t xml:space="preserve"> badawczo-rozwojowych</w:t>
      </w:r>
      <w:r w:rsidR="2630B793" w:rsidRPr="5E495DD1">
        <w:rPr>
          <w:rFonts w:cstheme="majorBidi"/>
        </w:rPr>
        <w:t>.</w:t>
      </w:r>
    </w:p>
    <w:p w14:paraId="193DB8AF" w14:textId="27D903D2" w:rsidR="002523F1" w:rsidRPr="00C9470A" w:rsidRDefault="4A198C2D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cstheme="majorBidi"/>
        </w:rPr>
      </w:pPr>
      <w:r w:rsidRPr="703410DA">
        <w:rPr>
          <w:rFonts w:cstheme="majorBidi"/>
        </w:rPr>
        <w:t>Z </w:t>
      </w:r>
      <w:r w:rsidR="40CD00F8" w:rsidRPr="703410DA">
        <w:rPr>
          <w:rFonts w:cstheme="majorBidi"/>
        </w:rPr>
        <w:t>uwzględnieniem niepewności wynikającej</w:t>
      </w:r>
      <w:r w:rsidR="449F00D3" w:rsidRPr="703410DA">
        <w:rPr>
          <w:rFonts w:cstheme="majorBidi"/>
        </w:rPr>
        <w:t xml:space="preserve"> </w:t>
      </w:r>
      <w:r w:rsidR="40CD00F8" w:rsidRPr="703410DA">
        <w:rPr>
          <w:rFonts w:cstheme="majorBidi"/>
        </w:rPr>
        <w:t>z ww. ryzyka</w:t>
      </w:r>
      <w:r w:rsidRPr="703410DA">
        <w:rPr>
          <w:rFonts w:cstheme="majorBidi"/>
        </w:rPr>
        <w:t xml:space="preserve"> niepowodzenia działania badawczo-rozwojowego</w:t>
      </w:r>
      <w:r w:rsidR="40CD00F8" w:rsidRPr="703410DA">
        <w:rPr>
          <w:rFonts w:cstheme="majorBidi"/>
        </w:rPr>
        <w:t xml:space="preserve">, </w:t>
      </w:r>
      <w:r w:rsidRPr="703410DA">
        <w:rPr>
          <w:rFonts w:cstheme="majorBidi"/>
        </w:rPr>
        <w:t xml:space="preserve">oczekiwanym </w:t>
      </w:r>
      <w:r w:rsidR="40CD00F8" w:rsidRPr="703410DA">
        <w:rPr>
          <w:rFonts w:cstheme="majorBidi"/>
        </w:rPr>
        <w:t>efektem:</w:t>
      </w:r>
    </w:p>
    <w:p w14:paraId="75E241B9" w14:textId="64470E64" w:rsidR="002523F1" w:rsidRPr="00C9470A" w:rsidRDefault="002523F1" w:rsidP="003F7FC0">
      <w:pPr>
        <w:pStyle w:val="Akapitzlist"/>
        <w:numPr>
          <w:ilvl w:val="1"/>
          <w:numId w:val="41"/>
        </w:numPr>
        <w:spacing w:after="0"/>
        <w:ind w:left="1134"/>
        <w:jc w:val="both"/>
        <w:rPr>
          <w:rFonts w:cstheme="majorBidi"/>
        </w:rPr>
      </w:pPr>
      <w:r w:rsidRPr="00C9470A">
        <w:rPr>
          <w:rFonts w:cstheme="majorBidi"/>
        </w:rPr>
        <w:t>minimalnym Przedsięwzięcia jest przyspieszenie i wzmocnienie pozytywnych zjawisk badawczo-rozwojowych i komercyjnych w obszarze objętym Przedsięwzięciem</w:t>
      </w:r>
      <w:r w:rsidR="00D319E4" w:rsidRPr="00C9470A">
        <w:rPr>
          <w:rFonts w:cstheme="majorBidi"/>
        </w:rPr>
        <w:t>,</w:t>
      </w:r>
    </w:p>
    <w:p w14:paraId="363B445D" w14:textId="4153518C" w:rsidR="00345633" w:rsidRPr="00C9470A" w:rsidRDefault="002523F1" w:rsidP="003F7FC0">
      <w:pPr>
        <w:pStyle w:val="Akapitzlist"/>
        <w:numPr>
          <w:ilvl w:val="1"/>
          <w:numId w:val="41"/>
        </w:numPr>
        <w:spacing w:after="0"/>
        <w:ind w:left="1134"/>
        <w:jc w:val="both"/>
        <w:rPr>
          <w:rFonts w:cstheme="majorBidi"/>
        </w:rPr>
      </w:pPr>
      <w:r w:rsidRPr="00C9470A">
        <w:rPr>
          <w:rFonts w:cstheme="majorBidi"/>
        </w:rPr>
        <w:t xml:space="preserve">właściwym jest </w:t>
      </w:r>
      <w:r w:rsidR="006B0513" w:rsidRPr="00C9470A">
        <w:rPr>
          <w:rFonts w:cstheme="majorBidi"/>
        </w:rPr>
        <w:t xml:space="preserve">uzyskanie przez NCBR </w:t>
      </w:r>
      <w:r w:rsidR="00D319E4" w:rsidRPr="00C9470A">
        <w:rPr>
          <w:rFonts w:cstheme="majorBidi"/>
        </w:rPr>
        <w:t>Rozwiąza</w:t>
      </w:r>
      <w:r w:rsidR="00564219" w:rsidRPr="00C9470A">
        <w:rPr>
          <w:rFonts w:cstheme="majorBidi"/>
        </w:rPr>
        <w:t>ń</w:t>
      </w:r>
      <w:r w:rsidR="00D319E4" w:rsidRPr="00C9470A">
        <w:rPr>
          <w:rFonts w:cstheme="majorBidi"/>
        </w:rPr>
        <w:t xml:space="preserve"> w postaci </w:t>
      </w:r>
      <w:r w:rsidRPr="00C9470A">
        <w:rPr>
          <w:rFonts w:cstheme="majorBidi"/>
        </w:rPr>
        <w:t xml:space="preserve">technologii adresującej zidentyfikowane potrzeby </w:t>
      </w:r>
      <w:r w:rsidR="00027AAD" w:rsidRPr="00C9470A">
        <w:rPr>
          <w:rFonts w:cstheme="majorBidi"/>
        </w:rPr>
        <w:t xml:space="preserve">technologiczne, </w:t>
      </w:r>
      <w:r w:rsidRPr="00C9470A">
        <w:rPr>
          <w:rFonts w:cstheme="majorBidi"/>
        </w:rPr>
        <w:t>społeczne i klimatyczne</w:t>
      </w:r>
      <w:r w:rsidR="00B97256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</w:t>
      </w:r>
      <w:r w:rsidR="009A0972" w:rsidRPr="00C9470A">
        <w:rPr>
          <w:rFonts w:cstheme="majorBidi"/>
        </w:rPr>
        <w:t>zgodn</w:t>
      </w:r>
      <w:r w:rsidR="006B0513" w:rsidRPr="00C9470A">
        <w:rPr>
          <w:rFonts w:cstheme="majorBidi"/>
        </w:rPr>
        <w:t>ych</w:t>
      </w:r>
      <w:r w:rsidR="009A0972" w:rsidRPr="00C9470A">
        <w:rPr>
          <w:rFonts w:cstheme="majorBidi"/>
        </w:rPr>
        <w:t xml:space="preserve"> z przedstawionymi </w:t>
      </w:r>
      <w:r w:rsidR="1960D85A" w:rsidRPr="00C9470A">
        <w:rPr>
          <w:rFonts w:cstheme="majorBidi"/>
        </w:rPr>
        <w:t>Wymaganiami</w:t>
      </w:r>
      <w:r w:rsidR="003E6DD8"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Obligatoryjnymi </w:t>
      </w:r>
      <w:r w:rsidRPr="00C9470A">
        <w:rPr>
          <w:rFonts w:cstheme="majorBidi"/>
        </w:rPr>
        <w:t>oraz realizując</w:t>
      </w:r>
      <w:r w:rsidR="00B97256" w:rsidRPr="00C9470A">
        <w:rPr>
          <w:rFonts w:cstheme="majorBidi"/>
        </w:rPr>
        <w:t>ych</w:t>
      </w:r>
      <w:r w:rsidRPr="00C9470A">
        <w:rPr>
          <w:rFonts w:cstheme="majorBidi"/>
        </w:rPr>
        <w:t xml:space="preserve"> </w:t>
      </w:r>
      <w:r w:rsidR="006B0513" w:rsidRPr="00C9470A">
        <w:rPr>
          <w:rFonts w:cstheme="majorBidi"/>
        </w:rPr>
        <w:t xml:space="preserve">ww. cele Przedsięwzięcia oraz </w:t>
      </w:r>
      <w:r w:rsidRPr="00C9470A">
        <w:rPr>
          <w:rFonts w:cstheme="majorBidi"/>
        </w:rPr>
        <w:t>cel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partykularn</w:t>
      </w:r>
      <w:r w:rsidR="006B0513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NCBR</w:t>
      </w:r>
      <w:r w:rsidR="00345633" w:rsidRPr="00C9470A">
        <w:rPr>
          <w:rFonts w:cstheme="majorBidi"/>
        </w:rPr>
        <w:t>.</w:t>
      </w:r>
    </w:p>
    <w:p w14:paraId="18969152" w14:textId="49032311" w:rsidR="00E915E2" w:rsidRPr="00C9470A" w:rsidRDefault="3A4D553E" w:rsidP="003F7FC0">
      <w:pPr>
        <w:pStyle w:val="Akapitzlist"/>
        <w:numPr>
          <w:ilvl w:val="0"/>
          <w:numId w:val="14"/>
        </w:numPr>
        <w:spacing w:after="0"/>
        <w:ind w:left="567" w:hanging="426"/>
        <w:jc w:val="both"/>
        <w:rPr>
          <w:rFonts w:cstheme="majorBidi"/>
        </w:rPr>
      </w:pPr>
      <w:r w:rsidRPr="703410DA">
        <w:rPr>
          <w:rFonts w:cstheme="majorBidi"/>
        </w:rPr>
        <w:t xml:space="preserve">Przedsięwzięcie </w:t>
      </w:r>
      <w:r w:rsidR="43E87937" w:rsidRPr="703410DA">
        <w:rPr>
          <w:rFonts w:cstheme="majorBidi"/>
        </w:rPr>
        <w:t>jest realizowan</w:t>
      </w:r>
      <w:r w:rsidR="4E5A92F3" w:rsidRPr="703410DA">
        <w:rPr>
          <w:rFonts w:cstheme="majorBidi"/>
        </w:rPr>
        <w:t>e</w:t>
      </w:r>
      <w:r w:rsidR="43E87937" w:rsidRPr="703410DA">
        <w:rPr>
          <w:rFonts w:cstheme="majorBidi"/>
        </w:rPr>
        <w:t xml:space="preserve"> </w:t>
      </w:r>
      <w:r w:rsidR="5DE72539" w:rsidRPr="703410DA">
        <w:rPr>
          <w:rFonts w:cstheme="majorBidi"/>
        </w:rPr>
        <w:t xml:space="preserve">w </w:t>
      </w:r>
      <w:r w:rsidR="0F1910AD" w:rsidRPr="703410DA">
        <w:rPr>
          <w:rFonts w:cstheme="majorBidi"/>
        </w:rPr>
        <w:t>oparciu o tryb</w:t>
      </w:r>
      <w:r w:rsidR="5DE72539" w:rsidRPr="703410DA">
        <w:rPr>
          <w:rFonts w:cstheme="majorBidi"/>
        </w:rPr>
        <w:t xml:space="preserve"> </w:t>
      </w:r>
      <w:r w:rsidR="571D770E" w:rsidRPr="703410DA">
        <w:rPr>
          <w:b/>
          <w:bCs/>
        </w:rPr>
        <w:t>Z</w:t>
      </w:r>
      <w:r w:rsidR="7D5D69D2" w:rsidRPr="703410DA">
        <w:rPr>
          <w:rFonts w:cstheme="majorBidi"/>
          <w:b/>
          <w:bCs/>
        </w:rPr>
        <w:t>a</w:t>
      </w:r>
      <w:r w:rsidR="571D770E" w:rsidRPr="703410DA">
        <w:rPr>
          <w:rFonts w:cstheme="majorBidi"/>
          <w:b/>
          <w:bCs/>
        </w:rPr>
        <w:t>mówienia P</w:t>
      </w:r>
      <w:r w:rsidR="7D5D69D2" w:rsidRPr="703410DA">
        <w:rPr>
          <w:rFonts w:cstheme="majorBidi"/>
          <w:b/>
          <w:bCs/>
        </w:rPr>
        <w:t>rzedkomercyjneg</w:t>
      </w:r>
      <w:r w:rsidR="525684B0" w:rsidRPr="703410DA">
        <w:rPr>
          <w:rFonts w:cstheme="majorBidi"/>
          <w:b/>
          <w:bCs/>
        </w:rPr>
        <w:t xml:space="preserve">o </w:t>
      </w:r>
      <w:r w:rsidR="525684B0" w:rsidRPr="703410DA">
        <w:rPr>
          <w:rFonts w:cstheme="majorBidi"/>
        </w:rPr>
        <w:t>(ang. Pre-commercial Procurement – PCP)</w:t>
      </w:r>
      <w:r w:rsidR="0F1910AD" w:rsidRPr="703410DA">
        <w:rPr>
          <w:rFonts w:cstheme="majorBidi"/>
        </w:rPr>
        <w:t xml:space="preserve">, z uwzględnieniem modyfikacji wskazanych w </w:t>
      </w:r>
      <w:r w:rsidR="38BDDD19" w:rsidRPr="703410DA">
        <w:rPr>
          <w:rFonts w:cstheme="majorBidi"/>
        </w:rPr>
        <w:t>kolejnym punkcie tego</w:t>
      </w:r>
      <w:r w:rsidR="0F1910AD" w:rsidRPr="703410DA">
        <w:rPr>
          <w:rFonts w:cstheme="majorBidi"/>
        </w:rPr>
        <w:t xml:space="preserve"> dokumentu.</w:t>
      </w:r>
    </w:p>
    <w:p w14:paraId="51DDA344" w14:textId="77777777" w:rsidR="001C5625" w:rsidRPr="00C9470A" w:rsidRDefault="008C0349" w:rsidP="003F7FC0">
      <w:pPr>
        <w:pStyle w:val="Nagwek2"/>
        <w:spacing w:line="259" w:lineRule="auto"/>
      </w:pPr>
      <w:bookmarkStart w:id="19" w:name="_Toc494180634"/>
      <w:bookmarkStart w:id="20" w:name="_Toc496261287"/>
      <w:bookmarkStart w:id="21" w:name="_Toc503862995"/>
      <w:bookmarkStart w:id="22" w:name="_Toc53762090"/>
      <w:bookmarkStart w:id="23" w:name="_Toc72700648"/>
      <w:r w:rsidRPr="00C9470A">
        <w:t xml:space="preserve">Podstawy prawne </w:t>
      </w:r>
      <w:r w:rsidRPr="00DD7FBA">
        <w:t>prowadzenia</w:t>
      </w:r>
      <w:r w:rsidRPr="00C9470A">
        <w:t xml:space="preserve"> </w:t>
      </w:r>
      <w:bookmarkEnd w:id="19"/>
      <w:r w:rsidR="00390FB3" w:rsidRPr="00C9470A">
        <w:t>Przedsięwzięcia</w:t>
      </w:r>
      <w:r w:rsidRPr="00C9470A">
        <w:t xml:space="preserve"> i Postępowania</w:t>
      </w:r>
      <w:bookmarkEnd w:id="20"/>
      <w:bookmarkEnd w:id="21"/>
      <w:bookmarkEnd w:id="22"/>
      <w:bookmarkEnd w:id="23"/>
      <w:r w:rsidR="00011F84" w:rsidRPr="00C9470A">
        <w:t xml:space="preserve"> </w:t>
      </w:r>
    </w:p>
    <w:p w14:paraId="6626E2D6" w14:textId="19FD27B8" w:rsidR="00E915E2" w:rsidRPr="00C9470A" w:rsidRDefault="008C0349" w:rsidP="003F7FC0">
      <w:pPr>
        <w:pStyle w:val="Akapitzlist"/>
        <w:numPr>
          <w:ilvl w:val="0"/>
          <w:numId w:val="7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prowadzi </w:t>
      </w:r>
      <w:r w:rsidR="00390FB3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i Postępowanie</w:t>
      </w:r>
      <w:r w:rsidR="002940A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na podstawie lub z uwzględnieniem</w:t>
      </w:r>
      <w:r w:rsidR="00FF10D6" w:rsidRPr="00C9470A">
        <w:rPr>
          <w:rFonts w:cstheme="majorHAnsi"/>
        </w:rPr>
        <w:t xml:space="preserve"> w szczególności</w:t>
      </w:r>
      <w:r w:rsidRPr="00C9470A">
        <w:rPr>
          <w:rFonts w:cstheme="majorHAnsi"/>
        </w:rPr>
        <w:t>:</w:t>
      </w:r>
    </w:p>
    <w:p w14:paraId="7CD90AAC" w14:textId="3F7F16F8" w:rsidR="00796CF0" w:rsidRPr="00C9470A" w:rsidRDefault="00B553A1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</w:rPr>
      </w:pPr>
      <w:r w:rsidRPr="00C9470A">
        <w:rPr>
          <w:rFonts w:cstheme="majorBidi"/>
        </w:rPr>
        <w:t>art. 11 ust. 1 pkt 3 Ustawy PZP</w:t>
      </w:r>
      <w:r w:rsidR="008C0349" w:rsidRPr="00C9470A">
        <w:rPr>
          <w:rFonts w:cstheme="majorBidi"/>
        </w:rPr>
        <w:t>;</w:t>
      </w:r>
      <w:bookmarkStart w:id="24" w:name="_Hlk53778345"/>
      <w:bookmarkEnd w:id="24"/>
    </w:p>
    <w:p w14:paraId="2D7B6E02" w14:textId="0D8F7F43" w:rsidR="00FF10D6" w:rsidRPr="00C9470A" w:rsidRDefault="00A376D0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HAnsi"/>
          <w:b/>
        </w:rPr>
      </w:pPr>
      <w:r w:rsidRPr="00C9470A">
        <w:rPr>
          <w:rFonts w:cstheme="majorHAnsi"/>
        </w:rPr>
        <w:t xml:space="preserve">art. 14 </w:t>
      </w:r>
      <w:r w:rsidR="003D67AB" w:rsidRPr="00C9470A">
        <w:rPr>
          <w:rFonts w:cstheme="majorHAnsi"/>
        </w:rPr>
        <w:t>Dyrektywy 2014/24/UE</w:t>
      </w:r>
      <w:r w:rsidR="00FF10D6" w:rsidRPr="00C9470A">
        <w:rPr>
          <w:rFonts w:cstheme="majorHAnsi"/>
        </w:rPr>
        <w:t>;</w:t>
      </w:r>
    </w:p>
    <w:p w14:paraId="48E0CD0A" w14:textId="5A89F09D" w:rsidR="00796CF0" w:rsidRPr="00C9470A" w:rsidRDefault="07E45673" w:rsidP="003F7FC0">
      <w:pPr>
        <w:pStyle w:val="Akapitzlist"/>
        <w:numPr>
          <w:ilvl w:val="0"/>
          <w:numId w:val="15"/>
        </w:numPr>
        <w:spacing w:after="0"/>
        <w:jc w:val="both"/>
        <w:rPr>
          <w:rFonts w:cstheme="majorBidi"/>
        </w:rPr>
      </w:pPr>
      <w:r w:rsidRPr="5E495DD1">
        <w:rPr>
          <w:rFonts w:cstheme="majorBidi"/>
        </w:rPr>
        <w:t>Ustawy</w:t>
      </w:r>
      <w:r w:rsidR="78C7D1E1" w:rsidRPr="5E495DD1">
        <w:rPr>
          <w:rFonts w:cstheme="majorBidi"/>
        </w:rPr>
        <w:t xml:space="preserve"> </w:t>
      </w:r>
      <w:r w:rsidRPr="5E495DD1">
        <w:rPr>
          <w:rFonts w:cstheme="majorBidi"/>
        </w:rPr>
        <w:t>o NCBR</w:t>
      </w:r>
      <w:r w:rsidR="5E39B740" w:rsidRPr="5E495DD1">
        <w:rPr>
          <w:rFonts w:cstheme="majorBidi"/>
        </w:rPr>
        <w:t xml:space="preserve"> (</w:t>
      </w:r>
      <w:r w:rsidR="03C957AF" w:rsidRPr="5E495DD1">
        <w:rPr>
          <w:rFonts w:cstheme="majorBidi"/>
        </w:rPr>
        <w:t>art. 3</w:t>
      </w:r>
      <w:r w:rsidR="6F33BB45" w:rsidRPr="5E495DD1">
        <w:rPr>
          <w:rFonts w:cstheme="majorBidi"/>
        </w:rPr>
        <w:t xml:space="preserve">0 </w:t>
      </w:r>
      <w:r w:rsidR="03C957AF" w:rsidRPr="5E495DD1">
        <w:rPr>
          <w:rFonts w:cstheme="majorBidi"/>
        </w:rPr>
        <w:t>ust.</w:t>
      </w:r>
      <w:r w:rsidR="6F33BB45" w:rsidRPr="5E495DD1">
        <w:rPr>
          <w:rFonts w:cstheme="majorBidi"/>
        </w:rPr>
        <w:t xml:space="preserve"> 5 i 6</w:t>
      </w:r>
      <w:r w:rsidR="283CBAC9" w:rsidRPr="5E495DD1">
        <w:rPr>
          <w:rFonts w:cstheme="majorBidi"/>
        </w:rPr>
        <w:t xml:space="preserve"> oraz ust. 1 pkt 1 i 2</w:t>
      </w:r>
      <w:r w:rsidR="5E39B740" w:rsidRPr="5E495DD1">
        <w:rPr>
          <w:rFonts w:cstheme="majorBidi"/>
        </w:rPr>
        <w:t>)</w:t>
      </w:r>
      <w:r w:rsidR="6F33BB45" w:rsidRPr="5E495DD1">
        <w:rPr>
          <w:rFonts w:cstheme="majorBidi"/>
        </w:rPr>
        <w:t xml:space="preserve"> oraz § 2 pkt 2 Rozporządzenia MN</w:t>
      </w:r>
      <w:r w:rsidR="553D5EA3" w:rsidRPr="5E495DD1">
        <w:rPr>
          <w:rFonts w:cstheme="majorBidi"/>
        </w:rPr>
        <w:t>i</w:t>
      </w:r>
      <w:r w:rsidR="6F33BB45" w:rsidRPr="5E495DD1">
        <w:rPr>
          <w:rFonts w:cstheme="majorBidi"/>
        </w:rPr>
        <w:t>SW;</w:t>
      </w:r>
      <w:r w:rsidR="3160F4E1" w:rsidRPr="5E495DD1">
        <w:rPr>
          <w:rFonts w:cstheme="majorBidi"/>
        </w:rPr>
        <w:t xml:space="preserve"> </w:t>
      </w:r>
    </w:p>
    <w:p w14:paraId="7326D95D" w14:textId="48D88C5B" w:rsidR="00FC630B" w:rsidRPr="00C9470A" w:rsidRDefault="1567E7FD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</w:t>
      </w:r>
      <w:r w:rsidR="008C0349" w:rsidRPr="00C9470A">
        <w:rPr>
          <w:rFonts w:cstheme="majorBidi"/>
        </w:rPr>
        <w:t>stawy o finansach publicznych;</w:t>
      </w:r>
    </w:p>
    <w:p w14:paraId="6F4830F7" w14:textId="19A3F7E5" w:rsidR="00796CF0" w:rsidRPr="00C9470A" w:rsidRDefault="00FF10D6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PWP</w:t>
      </w:r>
      <w:r w:rsidR="008C0349" w:rsidRPr="00C9470A">
        <w:rPr>
          <w:rFonts w:cstheme="majorBidi"/>
        </w:rPr>
        <w:t>;</w:t>
      </w:r>
    </w:p>
    <w:p w14:paraId="2C58BCBF" w14:textId="77777777" w:rsidR="005E1FBB" w:rsidRPr="00C9470A" w:rsidRDefault="00FF10D6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Ustawy </w:t>
      </w:r>
      <w:r w:rsidR="009A0972" w:rsidRPr="00C9470A">
        <w:rPr>
          <w:rFonts w:cstheme="majorBidi"/>
        </w:rPr>
        <w:t xml:space="preserve">o Prawie </w:t>
      </w:r>
      <w:r w:rsidRPr="00C9470A">
        <w:rPr>
          <w:rFonts w:cstheme="majorBidi"/>
        </w:rPr>
        <w:t>A</w:t>
      </w:r>
      <w:r w:rsidR="009A0972" w:rsidRPr="00C9470A">
        <w:rPr>
          <w:rFonts w:cstheme="majorBidi"/>
        </w:rPr>
        <w:t>utorskim</w:t>
      </w:r>
      <w:r w:rsidR="005E1FBB" w:rsidRPr="00C9470A">
        <w:rPr>
          <w:rFonts w:cstheme="majorBidi"/>
        </w:rPr>
        <w:t>;</w:t>
      </w:r>
    </w:p>
    <w:p w14:paraId="3F8B725C" w14:textId="0F5CE7C7" w:rsidR="00796CF0" w:rsidRPr="00C9470A" w:rsidRDefault="005E1FBB" w:rsidP="003F7FC0">
      <w:pPr>
        <w:pStyle w:val="Akapitzlist"/>
        <w:numPr>
          <w:ilvl w:val="0"/>
          <w:numId w:val="15"/>
        </w:numPr>
        <w:spacing w:after="0"/>
        <w:contextualSpacing w:val="0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>Ustawy KC</w:t>
      </w:r>
      <w:r w:rsidR="00491916" w:rsidRPr="00C9470A">
        <w:rPr>
          <w:rFonts w:cstheme="majorBidi"/>
        </w:rPr>
        <w:t>.</w:t>
      </w:r>
    </w:p>
    <w:p w14:paraId="759A1379" w14:textId="1FE96F39" w:rsidR="00E915E2" w:rsidRPr="00C9470A" w:rsidRDefault="008C0349" w:rsidP="003F7FC0">
      <w:pPr>
        <w:pStyle w:val="Akapitzlist"/>
        <w:numPr>
          <w:ilvl w:val="0"/>
          <w:numId w:val="7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NCBR </w:t>
      </w:r>
      <w:r w:rsidR="00E509D8" w:rsidRPr="00C9470A">
        <w:rPr>
          <w:rFonts w:cstheme="majorHAnsi"/>
        </w:rPr>
        <w:t xml:space="preserve">realizuje </w:t>
      </w:r>
      <w:r w:rsidR="00CE25AC" w:rsidRPr="00C9470A">
        <w:rPr>
          <w:rFonts w:cstheme="majorHAnsi"/>
        </w:rPr>
        <w:t xml:space="preserve">Przedsięwzięcie </w:t>
      </w:r>
      <w:r w:rsidRPr="00C9470A">
        <w:rPr>
          <w:rFonts w:cstheme="majorHAnsi"/>
        </w:rPr>
        <w:t>z uwzględnieniem</w:t>
      </w:r>
      <w:r w:rsidR="0021085F" w:rsidRPr="00C9470A">
        <w:rPr>
          <w:rFonts w:cstheme="majorHAnsi"/>
        </w:rPr>
        <w:t xml:space="preserve"> zasad dotyczących prowadzenia Z</w:t>
      </w:r>
      <w:r w:rsidRPr="00C9470A">
        <w:rPr>
          <w:rFonts w:cstheme="majorHAnsi"/>
        </w:rPr>
        <w:t xml:space="preserve">amówień </w:t>
      </w:r>
      <w:r w:rsidR="0021085F" w:rsidRPr="00C9470A">
        <w:rPr>
          <w:rFonts w:cstheme="majorHAnsi"/>
        </w:rPr>
        <w:t>P</w:t>
      </w:r>
      <w:r w:rsidRPr="00C9470A">
        <w:rPr>
          <w:rFonts w:cstheme="majorHAnsi"/>
        </w:rPr>
        <w:t>rzedkomercyjnych</w:t>
      </w:r>
      <w:r w:rsidR="0021085F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9470A" w:rsidRDefault="008C0349" w:rsidP="003F7FC0">
      <w:pPr>
        <w:pStyle w:val="Akapitzlist"/>
        <w:numPr>
          <w:ilvl w:val="0"/>
          <w:numId w:val="8"/>
        </w:numPr>
        <w:spacing w:after="0"/>
        <w:ind w:left="851" w:hanging="284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Zasad ramowych</w:t>
      </w:r>
      <w:r w:rsidR="00761A85" w:rsidRPr="00C9470A">
        <w:rPr>
          <w:rFonts w:cstheme="majorHAnsi"/>
        </w:rPr>
        <w:t xml:space="preserve"> dotyczących pomocy państwa na działalność badawczą, rozwojową i innowacyjną (2014/C 198/01)</w:t>
      </w:r>
      <w:r w:rsidR="0004269C" w:rsidRPr="00C9470A">
        <w:rPr>
          <w:rFonts w:cstheme="majorHAnsi"/>
        </w:rPr>
        <w:t>, a w szczególności ich punktu 2.3.</w:t>
      </w:r>
      <w:r w:rsidRPr="00C9470A">
        <w:rPr>
          <w:rFonts w:cstheme="majorHAnsi"/>
        </w:rPr>
        <w:t>;</w:t>
      </w:r>
    </w:p>
    <w:p w14:paraId="55E74D3B" w14:textId="50D8F1EC" w:rsidR="00501035" w:rsidRPr="00C9470A" w:rsidRDefault="67CBED7C" w:rsidP="003F7FC0">
      <w:pPr>
        <w:pStyle w:val="Akapitzlist"/>
        <w:numPr>
          <w:ilvl w:val="0"/>
          <w:numId w:val="8"/>
        </w:numPr>
        <w:spacing w:after="0"/>
        <w:ind w:left="851" w:hanging="284"/>
        <w:contextualSpacing w:val="0"/>
        <w:jc w:val="both"/>
        <w:rPr>
          <w:rFonts w:cstheme="majorBidi"/>
        </w:rPr>
      </w:pPr>
      <w:r w:rsidRPr="5E495DD1">
        <w:rPr>
          <w:rFonts w:cstheme="majorBidi"/>
        </w:rPr>
        <w:t>Komunikatu Komisji</w:t>
      </w:r>
      <w:r w:rsidR="549CA179" w:rsidRPr="5E495DD1">
        <w:rPr>
          <w:rFonts w:cstheme="majorBidi"/>
        </w:rPr>
        <w:t xml:space="preserve"> </w:t>
      </w:r>
      <w:r w:rsidR="008C0349" w:rsidRPr="5E495DD1">
        <w:rPr>
          <w:rFonts w:cstheme="majorBidi"/>
        </w:rPr>
        <w:t>d</w:t>
      </w:r>
      <w:r w:rsidR="008C0349">
        <w:t xml:space="preserve">o </w:t>
      </w:r>
      <w:r w:rsidR="549CA179">
        <w:t>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5E495DD1">
        <w:rPr>
          <w:rFonts w:cstheme="majorBidi"/>
        </w:rPr>
        <w:t>.</w:t>
      </w:r>
    </w:p>
    <w:p w14:paraId="5D1A8350" w14:textId="49491AB5" w:rsidR="000B7C58" w:rsidRPr="00312C29" w:rsidRDefault="000B7C58" w:rsidP="003F7FC0">
      <w:pPr>
        <w:pStyle w:val="Akapitzlist"/>
        <w:numPr>
          <w:ilvl w:val="0"/>
          <w:numId w:val="7"/>
        </w:numPr>
        <w:spacing w:after="0"/>
        <w:ind w:left="567" w:hanging="425"/>
        <w:jc w:val="both"/>
      </w:pPr>
      <w:r w:rsidRPr="00D94FA2">
        <w:t xml:space="preserve">Z </w:t>
      </w:r>
      <w:r w:rsidRPr="00312C29">
        <w:t xml:space="preserve">przyczyn uzasadnionych analizą NCBR, przebiegiem dialogu technicznego oraz możliwościami finansowymi NCBR, przyjęto następujące </w:t>
      </w:r>
      <w:r w:rsidR="00132C1F" w:rsidRPr="00312C29">
        <w:t xml:space="preserve">dopuszczalne </w:t>
      </w:r>
      <w:r w:rsidRPr="00312C29">
        <w:t xml:space="preserve">odstępstwa od </w:t>
      </w:r>
      <w:r w:rsidR="00132C1F" w:rsidRPr="00312C29">
        <w:t xml:space="preserve">podstawowego </w:t>
      </w:r>
      <w:r w:rsidRPr="00312C29">
        <w:t>modelu</w:t>
      </w:r>
      <w:r w:rsidR="00AB21D9" w:rsidRPr="00312C29">
        <w:t xml:space="preserve"> organizacji Zamówienia Przedkomercyjnego</w:t>
      </w:r>
      <w:r w:rsidRPr="00312C29">
        <w:t xml:space="preserve"> zaproponowanego w Komunikacie Komisji:</w:t>
      </w:r>
    </w:p>
    <w:p w14:paraId="5D2C7744" w14:textId="50C2015F" w:rsidR="000B7C58" w:rsidRPr="00EA5A66" w:rsidRDefault="000B7C58" w:rsidP="003F7FC0">
      <w:pPr>
        <w:pStyle w:val="Akapitzlist"/>
        <w:numPr>
          <w:ilvl w:val="1"/>
          <w:numId w:val="8"/>
        </w:numPr>
        <w:spacing w:after="0"/>
        <w:ind w:left="851"/>
        <w:jc w:val="both"/>
      </w:pPr>
      <w:r w:rsidRPr="00312C29">
        <w:t xml:space="preserve">wydzielono w ramach </w:t>
      </w:r>
      <w:r w:rsidR="00B97256" w:rsidRPr="00312C29">
        <w:t>Przedsięwzięcia</w:t>
      </w:r>
      <w:r w:rsidRPr="00312C29">
        <w:t xml:space="preserve"> </w:t>
      </w:r>
      <w:r w:rsidR="00D748BB" w:rsidRPr="00312C29">
        <w:t xml:space="preserve">dwa Komponenty (części przedmiotu zamówienia), z przyczyn wyjaśnionych </w:t>
      </w:r>
      <w:r w:rsidR="00861722" w:rsidRPr="00312C29">
        <w:t xml:space="preserve">w pkt </w:t>
      </w:r>
      <w:r w:rsidR="00861722" w:rsidRPr="00312C29">
        <w:fldChar w:fldCharType="begin"/>
      </w:r>
      <w:r w:rsidR="00861722" w:rsidRPr="00312C29">
        <w:instrText xml:space="preserve"> REF _Ref52625619 \r \h </w:instrText>
      </w:r>
      <w:r w:rsidR="00473099" w:rsidRPr="00312C29">
        <w:instrText xml:space="preserve"> \* MERGEFORMAT </w:instrText>
      </w:r>
      <w:r w:rsidR="00861722" w:rsidRPr="00312C29">
        <w:fldChar w:fldCharType="separate"/>
      </w:r>
      <w:r w:rsidR="003F7FC0">
        <w:t>1.5</w:t>
      </w:r>
      <w:r w:rsidR="00861722" w:rsidRPr="00312C29">
        <w:fldChar w:fldCharType="end"/>
      </w:r>
      <w:r w:rsidR="00EB7B56" w:rsidRPr="00312C29">
        <w:t>,</w:t>
      </w:r>
      <w:r w:rsidR="007D2A14" w:rsidRPr="00312C29">
        <w:t xml:space="preserve"> </w:t>
      </w:r>
      <w:r w:rsidR="00626458" w:rsidRPr="00312C29">
        <w:t xml:space="preserve">które różnią się charakterem cech elementów </w:t>
      </w:r>
      <w:r w:rsidR="00626458" w:rsidRPr="00EA5A66">
        <w:t xml:space="preserve">Rozwiązania i </w:t>
      </w:r>
      <w:r w:rsidR="007D2A14" w:rsidRPr="00EA5A66">
        <w:t xml:space="preserve">dla których przewidziano odrębne zasady dot. </w:t>
      </w:r>
      <w:r w:rsidR="00626458" w:rsidRPr="00EA5A66">
        <w:t>rozwiązań w zakresie praw własności intelektualnej</w:t>
      </w:r>
      <w:r w:rsidR="00431C62" w:rsidRPr="00EA5A66">
        <w:t>,</w:t>
      </w:r>
      <w:r w:rsidR="007D2A14" w:rsidRPr="00EA5A66">
        <w:t xml:space="preserve"> </w:t>
      </w:r>
    </w:p>
    <w:p w14:paraId="0DE8586D" w14:textId="5E69F128" w:rsidR="000B7C58" w:rsidRPr="00EA5A66" w:rsidRDefault="2526EB79" w:rsidP="003F7FC0">
      <w:pPr>
        <w:pStyle w:val="Akapitzlist"/>
        <w:numPr>
          <w:ilvl w:val="1"/>
          <w:numId w:val="8"/>
        </w:numPr>
        <w:spacing w:after="0"/>
        <w:ind w:left="851"/>
        <w:jc w:val="both"/>
      </w:pPr>
      <w:r w:rsidRPr="00EA5A66">
        <w:t xml:space="preserve">ze względu na ograniczenia budżetowe </w:t>
      </w:r>
      <w:r w:rsidR="5110FB72" w:rsidRPr="00EA5A66">
        <w:t>oraz szacowane przez NCBR koszty przygotowania Demonstrator</w:t>
      </w:r>
      <w:r w:rsidR="6E128F1B" w:rsidRPr="00EA5A66">
        <w:t>a</w:t>
      </w:r>
      <w:r w:rsidR="5110FB72" w:rsidRPr="00EA5A66">
        <w:t xml:space="preserve"> </w:t>
      </w:r>
      <w:r w:rsidR="0B7C9BAD" w:rsidRPr="00EA5A66">
        <w:t xml:space="preserve">Technologii </w:t>
      </w:r>
      <w:r w:rsidRPr="00EA5A66">
        <w:t xml:space="preserve">przyjęto, że </w:t>
      </w:r>
      <w:r w:rsidR="1D0B8BEA" w:rsidRPr="00EA5A66">
        <w:t xml:space="preserve">Prace B+R w ramach </w:t>
      </w:r>
      <w:r w:rsidR="283CBAC9" w:rsidRPr="00EA5A66">
        <w:t>Przedsięwzięci</w:t>
      </w:r>
      <w:r w:rsidR="1D0B8BEA" w:rsidRPr="00EA5A66">
        <w:t>a</w:t>
      </w:r>
      <w:r w:rsidR="283CBAC9" w:rsidRPr="00EA5A66">
        <w:t xml:space="preserve"> zostan</w:t>
      </w:r>
      <w:r w:rsidR="1D0B8BEA" w:rsidRPr="00EA5A66">
        <w:t>ą</w:t>
      </w:r>
      <w:r w:rsidR="283CBAC9" w:rsidRPr="00EA5A66">
        <w:t xml:space="preserve"> ograniczone do </w:t>
      </w:r>
      <w:r w:rsidR="00807CEB" w:rsidRPr="00EA5A66">
        <w:t xml:space="preserve">dwóch </w:t>
      </w:r>
      <w:r w:rsidR="15BF30D7" w:rsidRPr="00EA5A66">
        <w:t>E</w:t>
      </w:r>
      <w:r w:rsidR="283CBAC9" w:rsidRPr="00EA5A66">
        <w:t xml:space="preserve">tapów, a w ich wyniku </w:t>
      </w:r>
      <w:r w:rsidRPr="00EA5A66">
        <w:t>powstanie</w:t>
      </w:r>
      <w:r w:rsidR="283CBAC9" w:rsidRPr="00EA5A66">
        <w:t xml:space="preserve"> </w:t>
      </w:r>
      <w:r w:rsidR="3BF7470B" w:rsidRPr="00EA5A66">
        <w:t xml:space="preserve">jeden </w:t>
      </w:r>
      <w:r w:rsidR="3F985473" w:rsidRPr="00EA5A66">
        <w:t>D</w:t>
      </w:r>
      <w:r w:rsidRPr="00EA5A66">
        <w:t xml:space="preserve">emonstrator </w:t>
      </w:r>
      <w:r w:rsidR="3B7E3C50" w:rsidRPr="00EA5A66">
        <w:t>Rozwiązania</w:t>
      </w:r>
      <w:r w:rsidR="632C8310" w:rsidRPr="00EA5A66">
        <w:t xml:space="preserve">, z zastrzeżeniem postanowień dot. dopuszczalności zwiększenia budżetu przez NCBR zgodnie z </w:t>
      </w:r>
      <w:r w:rsidR="23122B78" w:rsidRPr="00EA5A66">
        <w:t>R</w:t>
      </w:r>
      <w:r w:rsidR="4B628D99" w:rsidRPr="00EA5A66">
        <w:t>ozdział</w:t>
      </w:r>
      <w:r w:rsidR="632C8310" w:rsidRPr="00EA5A66">
        <w:t xml:space="preserve">em </w:t>
      </w:r>
      <w:r w:rsidR="000B7C58" w:rsidRPr="00EA5A66">
        <w:fldChar w:fldCharType="begin"/>
      </w:r>
      <w:r w:rsidR="000B7C58" w:rsidRPr="00EA5A66">
        <w:instrText xml:space="preserve"> REF _Ref54707550 \r \h </w:instrText>
      </w:r>
      <w:r w:rsidR="004E2D42" w:rsidRPr="00EA5A66">
        <w:instrText xml:space="preserve"> \* MERGEFORMAT </w:instrText>
      </w:r>
      <w:r w:rsidR="000B7C58" w:rsidRPr="00EA5A66">
        <w:fldChar w:fldCharType="separate"/>
      </w:r>
      <w:r w:rsidR="003F7FC0">
        <w:t>X</w:t>
      </w:r>
      <w:r w:rsidR="000B7C58" w:rsidRPr="00EA5A66">
        <w:fldChar w:fldCharType="end"/>
      </w:r>
      <w:r w:rsidR="55C35E82" w:rsidRPr="00EA5A66">
        <w:t xml:space="preserve"> Regulaminu</w:t>
      </w:r>
      <w:r w:rsidR="632C8310" w:rsidRPr="00EA5A66">
        <w:t xml:space="preserve">, skutkującego możliwością zwiększenia liczby Uczestników Przedsięwzięcia na kolejnych etapach realizacji </w:t>
      </w:r>
      <w:r w:rsidR="697DAFE6" w:rsidRPr="00EA5A66">
        <w:t>U</w:t>
      </w:r>
      <w:r w:rsidR="632C8310" w:rsidRPr="00EA5A66">
        <w:t>mowy</w:t>
      </w:r>
      <w:r w:rsidRPr="00EA5A66">
        <w:t>.</w:t>
      </w:r>
      <w:r w:rsidR="00A92414" w:rsidRPr="00EA5A66">
        <w:t xml:space="preserve"> Po dwóch Etapach polegających na pracach badawczo-rozwojowych nastąpi trzeci, w trakcie którego nastąpi demonstracja i weryfikacja Rozwiązania.</w:t>
      </w:r>
    </w:p>
    <w:p w14:paraId="258AA1CF" w14:textId="68701346" w:rsidR="00501035" w:rsidRPr="00C9470A" w:rsidRDefault="4CBC131F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  <w:rPr>
          <w:rFonts w:eastAsiaTheme="minorEastAsia"/>
        </w:rPr>
      </w:pPr>
      <w:r>
        <w:t>Ogłoszenie n</w:t>
      </w:r>
      <w:r w:rsidR="43FB2A57">
        <w:t>iniejsze</w:t>
      </w:r>
      <w:r>
        <w:t>go</w:t>
      </w:r>
      <w:r w:rsidR="43FB2A57">
        <w:t xml:space="preserve"> postępowani</w:t>
      </w:r>
      <w:r>
        <w:t>a</w:t>
      </w:r>
      <w:r w:rsidR="43FB2A57">
        <w:t xml:space="preserve"> zostało poprzedzone procedurą </w:t>
      </w:r>
      <w:r w:rsidR="15BF30D7">
        <w:t>wstępnych konsultacji rynkowych</w:t>
      </w:r>
      <w:r w:rsidR="43FB2A57">
        <w:t>, o</w:t>
      </w:r>
      <w:r w:rsidR="79DE3EB3">
        <w:t> </w:t>
      </w:r>
      <w:r w:rsidR="43FB2A57">
        <w:t>któr</w:t>
      </w:r>
      <w:r w:rsidR="15BF30D7">
        <w:t>ych</w:t>
      </w:r>
      <w:r w:rsidR="43FB2A57">
        <w:t xml:space="preserve"> mowa w art. </w:t>
      </w:r>
      <w:r w:rsidR="15BF30D7">
        <w:t xml:space="preserve">84 </w:t>
      </w:r>
      <w:r w:rsidR="07643813">
        <w:t>Ustawy PZP</w:t>
      </w:r>
      <w:r w:rsidR="15BF30D7">
        <w:t xml:space="preserve"> (</w:t>
      </w:r>
      <w:r w:rsidR="00CF0A4B">
        <w:t xml:space="preserve">wcześniej </w:t>
      </w:r>
      <w:r w:rsidR="15BF30D7">
        <w:t>zwanych dialogiem technicznym)</w:t>
      </w:r>
      <w:r w:rsidR="07643813">
        <w:t>.</w:t>
      </w:r>
    </w:p>
    <w:p w14:paraId="526E3FB7" w14:textId="360889EA" w:rsidR="004C2A0F" w:rsidRPr="00C9470A" w:rsidRDefault="43FB2A57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</w:pPr>
      <w:r>
        <w:t xml:space="preserve">Rozwiązania proponowane przez Wnioskodawców muszą wpisywać się co najmniej </w:t>
      </w:r>
      <w:r w:rsidR="19616FA3">
        <w:t xml:space="preserve">w </w:t>
      </w:r>
      <w:r>
        <w:t xml:space="preserve">jedną Krajową Inteligentną Specjalizację wskazaną w Załączniku nr </w:t>
      </w:r>
      <w:r w:rsidR="51999E46">
        <w:t xml:space="preserve">9 </w:t>
      </w:r>
      <w:r>
        <w:t xml:space="preserve">do Regulaminu. </w:t>
      </w:r>
    </w:p>
    <w:p w14:paraId="25BE1E75" w14:textId="6517E48F" w:rsidR="008C5CDA" w:rsidRPr="00C9470A" w:rsidRDefault="223DA99C" w:rsidP="003F7FC0">
      <w:pPr>
        <w:pStyle w:val="Akapitzlist"/>
        <w:numPr>
          <w:ilvl w:val="0"/>
          <w:numId w:val="27"/>
        </w:numPr>
        <w:spacing w:after="0"/>
        <w:ind w:left="567" w:hanging="425"/>
        <w:jc w:val="both"/>
      </w:pPr>
      <w:r>
        <w:t xml:space="preserve">Przygotowanie Postępowania poprzedzające jego ogłoszenie nastąpiło </w:t>
      </w:r>
      <w:r w:rsidR="7E1ADBE7">
        <w:t xml:space="preserve">w oparciu o </w:t>
      </w:r>
      <w:r>
        <w:t xml:space="preserve">wewnętrzną </w:t>
      </w:r>
      <w:r w:rsidR="7E1ADBE7">
        <w:t>procedurę NCBR</w:t>
      </w:r>
      <w:r w:rsidR="5E39B740">
        <w:t xml:space="preserve"> pn. „</w:t>
      </w:r>
      <w:r w:rsidR="0A850593">
        <w:t>Przygotowanie i realizacja przedsięwzięć w trybie innowacyjnych zamówień publicznych”</w:t>
      </w:r>
      <w:r w:rsidR="7E1ADBE7">
        <w:t>.</w:t>
      </w:r>
    </w:p>
    <w:p w14:paraId="6AEBB7A0" w14:textId="77777777" w:rsidR="00A3013C" w:rsidRPr="00C9470A" w:rsidRDefault="0021085F" w:rsidP="003F7FC0">
      <w:pPr>
        <w:pStyle w:val="Nagwek2"/>
        <w:spacing w:line="259" w:lineRule="auto"/>
      </w:pPr>
      <w:bookmarkStart w:id="25" w:name="_Toc53762091"/>
      <w:bookmarkStart w:id="26" w:name="_Toc72700649"/>
      <w:bookmarkStart w:id="27" w:name="_Toc494180636"/>
      <w:bookmarkStart w:id="28" w:name="_Ref495417300"/>
      <w:bookmarkStart w:id="29" w:name="_Toc496261288"/>
      <w:bookmarkStart w:id="30" w:name="_Toc503862996"/>
      <w:r w:rsidRPr="00C9470A">
        <w:t xml:space="preserve">Omówienie formuły </w:t>
      </w:r>
      <w:r w:rsidR="002F344B" w:rsidRPr="00C9470A">
        <w:t>PCP</w:t>
      </w:r>
      <w:bookmarkEnd w:id="25"/>
      <w:bookmarkEnd w:id="26"/>
    </w:p>
    <w:p w14:paraId="753F89C0" w14:textId="2185D8CE" w:rsidR="00EA05DF" w:rsidRPr="00C9470A" w:rsidRDefault="34AE4FF5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Bidi"/>
        </w:rPr>
      </w:pPr>
      <w:r w:rsidRPr="5E495DD1">
        <w:rPr>
          <w:rFonts w:cstheme="majorBidi"/>
        </w:rPr>
        <w:t xml:space="preserve">W </w:t>
      </w:r>
      <w:r w:rsidR="19321D2C" w:rsidRPr="5E495DD1">
        <w:rPr>
          <w:rFonts w:cstheme="majorBidi"/>
        </w:rPr>
        <w:t>cz</w:t>
      </w:r>
      <w:r w:rsidR="5A63F485" w:rsidRPr="5E495DD1">
        <w:rPr>
          <w:rFonts w:cstheme="majorBidi"/>
        </w:rPr>
        <w:t xml:space="preserve">ęści </w:t>
      </w:r>
      <w:r w:rsidR="19321D2C" w:rsidRPr="5E495DD1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3D98479A" w:rsidRPr="5E495DD1">
        <w:rPr>
          <w:rFonts w:cstheme="majorBidi"/>
        </w:rPr>
        <w:t xml:space="preserve"> </w:t>
      </w:r>
      <w:r w:rsidR="5DE12261" w:rsidRPr="5E495DD1">
        <w:rPr>
          <w:rFonts w:cstheme="majorBidi"/>
        </w:rPr>
        <w:t>(</w:t>
      </w:r>
      <w:r w:rsidR="3369C780" w:rsidRPr="5E495DD1">
        <w:rPr>
          <w:rFonts w:cstheme="majorBidi"/>
        </w:rPr>
        <w:t>w tym podmiotów realizujących usług</w:t>
      </w:r>
      <w:r w:rsidR="6DF1BA2E" w:rsidRPr="5E495DD1">
        <w:rPr>
          <w:rFonts w:cstheme="majorBidi"/>
        </w:rPr>
        <w:t xml:space="preserve">i w zakresie prowadzenia </w:t>
      </w:r>
      <w:r w:rsidR="55C35E82" w:rsidRPr="5E495DD1">
        <w:rPr>
          <w:rFonts w:cstheme="majorBidi"/>
        </w:rPr>
        <w:t xml:space="preserve">Prac </w:t>
      </w:r>
      <w:r w:rsidR="6DF1BA2E" w:rsidRPr="5E495DD1">
        <w:rPr>
          <w:rFonts w:cstheme="majorBidi"/>
        </w:rPr>
        <w:t>B+</w:t>
      </w:r>
      <w:r w:rsidR="3369C780" w:rsidRPr="5E495DD1">
        <w:rPr>
          <w:rFonts w:cstheme="majorBidi"/>
        </w:rPr>
        <w:t>R w ramach prowadzonej działalności gospodarczej</w:t>
      </w:r>
      <w:r w:rsidR="78641244" w:rsidRPr="5E495DD1">
        <w:rPr>
          <w:rFonts w:cstheme="majorBidi"/>
        </w:rPr>
        <w:t>, takie jak</w:t>
      </w:r>
      <w:r w:rsidR="581B71CC" w:rsidRPr="5E495DD1">
        <w:rPr>
          <w:rFonts w:cstheme="majorBidi"/>
        </w:rPr>
        <w:t>:</w:t>
      </w:r>
      <w:r w:rsidR="78641244" w:rsidRPr="5E495DD1">
        <w:rPr>
          <w:rFonts w:cstheme="majorBidi"/>
        </w:rPr>
        <w:t xml:space="preserve"> przedsiębiorstwa, uczelnie, instytuty badawcze, konsorcja i inne</w:t>
      </w:r>
      <w:r w:rsidR="5DE12261" w:rsidRPr="5E495DD1">
        <w:rPr>
          <w:rFonts w:cstheme="majorBidi"/>
        </w:rPr>
        <w:t>)</w:t>
      </w:r>
      <w:r w:rsidR="3369C780" w:rsidRPr="5E495DD1">
        <w:rPr>
          <w:rFonts w:cstheme="majorBidi"/>
        </w:rPr>
        <w:t>,</w:t>
      </w:r>
      <w:r w:rsidR="19321D2C" w:rsidRPr="5E495DD1">
        <w:rPr>
          <w:rFonts w:cstheme="majorBidi"/>
        </w:rPr>
        <w:t xml:space="preserve"> zarówno poprzez procedury opracowania na wyłączność, jak i</w:t>
      </w:r>
      <w:r w:rsidR="24862CA9" w:rsidRPr="5E495DD1">
        <w:rPr>
          <w:rFonts w:cstheme="majorBidi"/>
        </w:rPr>
        <w:t xml:space="preserve"> w formule</w:t>
      </w:r>
      <w:r w:rsidR="19321D2C" w:rsidRPr="5E495DD1">
        <w:rPr>
          <w:rFonts w:cstheme="majorBidi"/>
        </w:rPr>
        <w:t xml:space="preserve"> </w:t>
      </w:r>
      <w:r w:rsidR="00BEE437" w:rsidRPr="5E495DD1">
        <w:rPr>
          <w:rFonts w:cstheme="majorBidi"/>
          <w:b/>
          <w:bCs/>
        </w:rPr>
        <w:t>Z</w:t>
      </w:r>
      <w:r w:rsidR="19321D2C" w:rsidRPr="5E495DD1">
        <w:rPr>
          <w:rFonts w:cstheme="majorBidi"/>
          <w:b/>
          <w:bCs/>
        </w:rPr>
        <w:t xml:space="preserve">amówienia </w:t>
      </w:r>
      <w:r w:rsidR="00BEE437" w:rsidRPr="5E495DD1">
        <w:rPr>
          <w:rFonts w:cstheme="majorBidi"/>
          <w:b/>
          <w:bCs/>
        </w:rPr>
        <w:t>P</w:t>
      </w:r>
      <w:r w:rsidR="19321D2C" w:rsidRPr="5E495DD1">
        <w:rPr>
          <w:rFonts w:cstheme="majorBidi"/>
          <w:b/>
          <w:bCs/>
        </w:rPr>
        <w:t>rzedkomercyjne</w:t>
      </w:r>
      <w:r w:rsidR="3C839A0A" w:rsidRPr="5E495DD1">
        <w:rPr>
          <w:rFonts w:cstheme="majorBidi"/>
          <w:b/>
          <w:bCs/>
        </w:rPr>
        <w:t>go</w:t>
      </w:r>
      <w:r w:rsidR="19321D2C" w:rsidRPr="5E495DD1">
        <w:rPr>
          <w:rFonts w:cstheme="majorBidi"/>
        </w:rPr>
        <w:t xml:space="preserve">. </w:t>
      </w:r>
      <w:r w:rsidR="1002D906" w:rsidRPr="5E495DD1">
        <w:rPr>
          <w:rFonts w:cstheme="majorBidi"/>
        </w:rPr>
        <w:t>Jak wskazano w motywie 47 Dyrektywy 2014/24/UE: „</w:t>
      </w:r>
      <w:r w:rsidR="1002D906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9470A" w:rsidRDefault="00EA05DF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Podstawowe cechy</w:t>
      </w:r>
      <w:r w:rsidR="00A3013C" w:rsidRPr="00C9470A">
        <w:rPr>
          <w:rFonts w:cstheme="majorHAnsi"/>
        </w:rPr>
        <w:t xml:space="preserve"> </w:t>
      </w:r>
      <w:r w:rsidR="00D661AF" w:rsidRPr="00C9470A">
        <w:rPr>
          <w:rFonts w:cstheme="majorHAnsi"/>
          <w:b/>
          <w:color w:val="C00000"/>
        </w:rPr>
        <w:t>Z</w:t>
      </w:r>
      <w:r w:rsidRPr="00C9470A">
        <w:rPr>
          <w:rFonts w:cstheme="majorHAnsi"/>
          <w:b/>
          <w:color w:val="C00000"/>
        </w:rPr>
        <w:t xml:space="preserve">amówienia </w:t>
      </w:r>
      <w:r w:rsidR="00D661AF" w:rsidRPr="00C9470A">
        <w:rPr>
          <w:rFonts w:cstheme="majorHAnsi"/>
          <w:b/>
          <w:color w:val="C00000"/>
        </w:rPr>
        <w:t>P</w:t>
      </w:r>
      <w:r w:rsidRPr="00C9470A">
        <w:rPr>
          <w:rFonts w:cstheme="majorHAnsi"/>
          <w:b/>
          <w:color w:val="C00000"/>
        </w:rPr>
        <w:t>rzedkomercyjnego</w:t>
      </w:r>
      <w:r w:rsidRPr="00C9470A">
        <w:rPr>
          <w:rFonts w:cstheme="majorHAnsi"/>
          <w:color w:val="C00000"/>
        </w:rPr>
        <w:t xml:space="preserve"> </w:t>
      </w:r>
      <w:r w:rsidRPr="00C9470A">
        <w:rPr>
          <w:rFonts w:cstheme="majorHAnsi"/>
        </w:rPr>
        <w:t xml:space="preserve">można określić </w:t>
      </w:r>
      <w:r w:rsidR="00517628" w:rsidRPr="00C9470A">
        <w:rPr>
          <w:rFonts w:cstheme="majorHAnsi"/>
        </w:rPr>
        <w:t>w następujący sposób</w:t>
      </w:r>
      <w:r w:rsidR="00A3013C" w:rsidRPr="00C9470A">
        <w:rPr>
          <w:rFonts w:cstheme="majorHAnsi"/>
        </w:rPr>
        <w:t>:</w:t>
      </w:r>
    </w:p>
    <w:p w14:paraId="5B21FEB2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7A43F6" w:rsidRPr="00C9470A">
        <w:rPr>
          <w:rFonts w:cstheme="majorHAnsi"/>
          <w:b/>
        </w:rPr>
        <w:t xml:space="preserve">dotyczy usług badawczych i </w:t>
      </w:r>
      <w:r w:rsidR="00A3013C" w:rsidRPr="00C9470A">
        <w:rPr>
          <w:rFonts w:cstheme="majorHAnsi"/>
          <w:b/>
        </w:rPr>
        <w:t>rozwojowych</w:t>
      </w:r>
      <w:r w:rsidR="00A3013C" w:rsidRPr="00C9470A">
        <w:rPr>
          <w:rFonts w:cstheme="majorHAnsi"/>
        </w:rPr>
        <w:t>;</w:t>
      </w:r>
    </w:p>
    <w:p w14:paraId="4234DD83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 xml:space="preserve">prowadzone </w:t>
      </w:r>
      <w:r w:rsidR="00EA05DF" w:rsidRPr="00C9470A">
        <w:rPr>
          <w:rFonts w:cstheme="majorHAnsi"/>
          <w:b/>
        </w:rPr>
        <w:t>jest w otwartej, transparentnej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i niedyskryminacyjnej procedurze wyboru wykonawców zamówienia</w:t>
      </w:r>
      <w:r w:rsidR="00A3013C" w:rsidRPr="00C9470A">
        <w:rPr>
          <w:rFonts w:cstheme="majorHAnsi"/>
        </w:rPr>
        <w:t>;</w:t>
      </w:r>
    </w:p>
    <w:p w14:paraId="0122C52F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Pr="00C9470A">
        <w:rPr>
          <w:rFonts w:cstheme="majorHAnsi"/>
        </w:rPr>
        <w:t>dopuszcza</w:t>
      </w:r>
      <w:r w:rsidR="00A3013C" w:rsidRPr="00C9470A">
        <w:rPr>
          <w:rFonts w:cstheme="majorHAnsi"/>
        </w:rPr>
        <w:t xml:space="preserve"> </w:t>
      </w:r>
      <w:r w:rsidR="00A3013C" w:rsidRPr="00C9470A">
        <w:rPr>
          <w:rFonts w:cstheme="majorHAnsi"/>
          <w:b/>
        </w:rPr>
        <w:t xml:space="preserve">prowadzenie prac badawczo-rozwojowych </w:t>
      </w:r>
      <w:r w:rsidR="00EA05DF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w fazach, w których wykonawcy ze sobą konkurują, zmierzając do stworzenia najlepszego rozwiązania</w:t>
      </w:r>
      <w:r w:rsidR="00A3013C" w:rsidRPr="00C9470A">
        <w:rPr>
          <w:rFonts w:cstheme="majorHAnsi"/>
        </w:rPr>
        <w:t>;</w:t>
      </w:r>
    </w:p>
    <w:p w14:paraId="2DF34057" w14:textId="71A6348D" w:rsidR="00EA05DF" w:rsidRPr="00C9470A" w:rsidRDefault="00BEE437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Bidi"/>
        </w:rPr>
      </w:pPr>
      <w:r w:rsidRPr="5E495DD1">
        <w:rPr>
          <w:rFonts w:cstheme="majorBidi"/>
        </w:rPr>
        <w:t>Z</w:t>
      </w:r>
      <w:r w:rsidR="43F3F80B" w:rsidRPr="5E495DD1">
        <w:rPr>
          <w:rFonts w:cstheme="majorBidi"/>
        </w:rPr>
        <w:t xml:space="preserve">amówienie </w:t>
      </w:r>
      <w:r w:rsidRPr="5E495DD1">
        <w:rPr>
          <w:rFonts w:cstheme="majorBidi"/>
        </w:rPr>
        <w:t>P</w:t>
      </w:r>
      <w:r w:rsidR="43F3F80B" w:rsidRPr="5E495DD1">
        <w:rPr>
          <w:rFonts w:cstheme="majorBidi"/>
        </w:rPr>
        <w:t xml:space="preserve">rzedkomercyjne </w:t>
      </w:r>
      <w:r w:rsidRPr="5E495DD1">
        <w:rPr>
          <w:rFonts w:cstheme="majorBidi"/>
        </w:rPr>
        <w:t>dopuszcza</w:t>
      </w:r>
      <w:r w:rsidR="43F3F80B" w:rsidRPr="5E495DD1">
        <w:rPr>
          <w:rFonts w:cstheme="majorBidi"/>
        </w:rPr>
        <w:t xml:space="preserve">, że </w:t>
      </w:r>
      <w:r w:rsidR="43F3F80B" w:rsidRPr="5E495DD1">
        <w:rPr>
          <w:rFonts w:cstheme="majorBidi"/>
          <w:b/>
          <w:bCs/>
        </w:rPr>
        <w:t xml:space="preserve">po każdej fazie prac badawczo-rozwojowych dochodzi do oceny </w:t>
      </w:r>
      <w:r w:rsidR="5BDFEC30" w:rsidRPr="5E495DD1">
        <w:rPr>
          <w:rFonts w:cstheme="majorBidi"/>
          <w:b/>
          <w:bCs/>
        </w:rPr>
        <w:t xml:space="preserve">wyników </w:t>
      </w:r>
      <w:r w:rsidR="43F3F80B" w:rsidRPr="5E495DD1">
        <w:rPr>
          <w:rFonts w:cstheme="majorBidi"/>
          <w:b/>
          <w:bCs/>
        </w:rPr>
        <w:t xml:space="preserve">prac wykonawców, zmierzającej do wyboru </w:t>
      </w:r>
      <w:r w:rsidR="78641244" w:rsidRPr="5E495DD1">
        <w:rPr>
          <w:rFonts w:cstheme="majorBidi"/>
          <w:b/>
          <w:bCs/>
        </w:rPr>
        <w:t xml:space="preserve">najlepszych </w:t>
      </w:r>
      <w:r w:rsidR="43F3F80B" w:rsidRPr="5E495DD1">
        <w:rPr>
          <w:rFonts w:cstheme="majorBidi"/>
          <w:b/>
          <w:bCs/>
        </w:rPr>
        <w:t>rozwiąza</w:t>
      </w:r>
      <w:r w:rsidR="78641244" w:rsidRPr="5E495DD1">
        <w:rPr>
          <w:rFonts w:cstheme="majorBidi"/>
          <w:b/>
          <w:bCs/>
        </w:rPr>
        <w:t>ń</w:t>
      </w:r>
      <w:r w:rsidR="7AD11098" w:rsidRPr="5E495DD1">
        <w:rPr>
          <w:rFonts w:cstheme="majorBidi"/>
          <w:b/>
          <w:bCs/>
        </w:rPr>
        <w:t xml:space="preserve">, które również </w:t>
      </w:r>
      <w:r w:rsidR="43F3F80B" w:rsidRPr="5E495DD1">
        <w:rPr>
          <w:rFonts w:cstheme="majorBidi"/>
          <w:b/>
          <w:bCs/>
        </w:rPr>
        <w:t xml:space="preserve">najbardziej </w:t>
      </w:r>
      <w:r w:rsidR="1FABFB83" w:rsidRPr="5E495DD1">
        <w:rPr>
          <w:rFonts w:cstheme="majorBidi"/>
          <w:b/>
          <w:bCs/>
        </w:rPr>
        <w:t xml:space="preserve">odpowiadają </w:t>
      </w:r>
      <w:r w:rsidR="7D7D2FD7" w:rsidRPr="5E495DD1">
        <w:rPr>
          <w:rFonts w:cstheme="majorBidi"/>
          <w:b/>
          <w:bCs/>
        </w:rPr>
        <w:t>Wymaganiom</w:t>
      </w:r>
      <w:r w:rsidR="43F3F80B" w:rsidRPr="5E495DD1">
        <w:rPr>
          <w:rFonts w:cstheme="majorBidi"/>
          <w:b/>
          <w:bCs/>
        </w:rPr>
        <w:t xml:space="preserve"> instytucji zamawiającej</w:t>
      </w:r>
      <w:r w:rsidR="43F3F80B" w:rsidRPr="5E495DD1">
        <w:rPr>
          <w:rFonts w:cstheme="majorBidi"/>
        </w:rPr>
        <w:t>;</w:t>
      </w:r>
    </w:p>
    <w:p w14:paraId="67F82026" w14:textId="77777777" w:rsidR="00EA05DF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przewiduje, że </w:t>
      </w:r>
      <w:r w:rsidR="000F2FDB" w:rsidRPr="00C9470A">
        <w:rPr>
          <w:rFonts w:cstheme="majorHAnsi"/>
          <w:b/>
        </w:rPr>
        <w:t>Z</w:t>
      </w:r>
      <w:r w:rsidR="00A3013C" w:rsidRPr="00C9470A">
        <w:rPr>
          <w:rFonts w:cstheme="majorHAnsi"/>
          <w:b/>
        </w:rPr>
        <w:t xml:space="preserve">amawiający oraz </w:t>
      </w:r>
      <w:r w:rsidR="000F2FDB" w:rsidRPr="00C9470A">
        <w:rPr>
          <w:rFonts w:cstheme="majorHAnsi"/>
          <w:b/>
        </w:rPr>
        <w:t>W</w:t>
      </w:r>
      <w:r w:rsidR="00A3013C" w:rsidRPr="00C9470A">
        <w:rPr>
          <w:rFonts w:cstheme="majorHAnsi"/>
          <w:b/>
        </w:rPr>
        <w:t>ykonawcy wspólnie poznają swoje oczekiwania i możliwości</w:t>
      </w:r>
      <w:r w:rsidR="00A3013C" w:rsidRPr="00C9470A">
        <w:rPr>
          <w:rFonts w:cstheme="majorHAnsi"/>
        </w:rPr>
        <w:t>;</w:t>
      </w:r>
    </w:p>
    <w:p w14:paraId="6380944D" w14:textId="77777777" w:rsidR="00FF16FC" w:rsidRPr="00C9470A" w:rsidRDefault="00D661AF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</w:rPr>
        <w:t>Z</w:t>
      </w:r>
      <w:r w:rsidR="00A3013C" w:rsidRPr="00C9470A">
        <w:rPr>
          <w:rFonts w:cstheme="majorHAnsi"/>
        </w:rPr>
        <w:t xml:space="preserve">amówienie </w:t>
      </w:r>
      <w:r w:rsidRPr="00C9470A">
        <w:rPr>
          <w:rFonts w:cstheme="majorHAnsi"/>
        </w:rPr>
        <w:t>P</w:t>
      </w:r>
      <w:r w:rsidR="00A3013C" w:rsidRPr="00C9470A">
        <w:rPr>
          <w:rFonts w:cstheme="majorHAnsi"/>
        </w:rPr>
        <w:t xml:space="preserve">rzedkomercyjne </w:t>
      </w:r>
      <w:r w:rsidR="00A3013C" w:rsidRPr="00C9470A">
        <w:rPr>
          <w:rFonts w:cstheme="majorHAnsi"/>
          <w:b/>
        </w:rPr>
        <w:t>przewiduje</w:t>
      </w:r>
      <w:r w:rsidR="00DD4EF4" w:rsidRPr="00C9470A">
        <w:rPr>
          <w:rFonts w:cstheme="majorHAnsi"/>
          <w:b/>
        </w:rPr>
        <w:t xml:space="preserve"> </w:t>
      </w:r>
      <w:r w:rsidR="00A3013C" w:rsidRPr="00C9470A">
        <w:rPr>
          <w:rFonts w:cstheme="majorHAnsi"/>
          <w:b/>
        </w:rPr>
        <w:t xml:space="preserve">podział ryzyka i korzyści wynikających </w:t>
      </w:r>
      <w:r w:rsidR="000F2FDB" w:rsidRPr="00C9470A">
        <w:rPr>
          <w:rFonts w:cstheme="majorHAnsi"/>
          <w:b/>
        </w:rPr>
        <w:br/>
      </w:r>
      <w:r w:rsidR="00A3013C" w:rsidRPr="00C9470A">
        <w:rPr>
          <w:rFonts w:cstheme="majorHAnsi"/>
          <w:b/>
        </w:rPr>
        <w:t>z prowadzenia zamówienia</w:t>
      </w:r>
      <w:r w:rsidR="006007DD" w:rsidRPr="00C9470A">
        <w:rPr>
          <w:rFonts w:cstheme="majorHAnsi"/>
          <w:b/>
        </w:rPr>
        <w:t>, na warunkach rynkowych</w:t>
      </w:r>
      <w:r w:rsidR="00FF16FC" w:rsidRPr="00C9470A">
        <w:rPr>
          <w:rFonts w:cstheme="majorHAnsi"/>
          <w:b/>
        </w:rPr>
        <w:t>,</w:t>
      </w:r>
    </w:p>
    <w:p w14:paraId="5FFDD350" w14:textId="77777777" w:rsidR="00610135" w:rsidRPr="00C9470A" w:rsidRDefault="00FF16FC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 xml:space="preserve">Dopuszczalne w ramach Zamówienia Przedkomercyjnego jest opracowanie </w:t>
      </w:r>
      <w:r w:rsidR="00B97289" w:rsidRPr="00C9470A">
        <w:rPr>
          <w:rFonts w:cstheme="majorHAnsi"/>
          <w:b/>
        </w:rPr>
        <w:t>demonstratora technologii</w:t>
      </w:r>
      <w:r w:rsidR="00610135" w:rsidRPr="00C9470A">
        <w:rPr>
          <w:rFonts w:cstheme="majorHAnsi"/>
          <w:b/>
        </w:rPr>
        <w:t>,</w:t>
      </w:r>
    </w:p>
    <w:p w14:paraId="56C6422F" w14:textId="4C9F8A89" w:rsidR="00EA05DF" w:rsidRPr="00C9470A" w:rsidRDefault="00610135" w:rsidP="003F7FC0">
      <w:pPr>
        <w:pStyle w:val="Akapitzlist"/>
        <w:numPr>
          <w:ilvl w:val="0"/>
          <w:numId w:val="4"/>
        </w:numPr>
        <w:spacing w:after="0"/>
        <w:ind w:left="993" w:hanging="426"/>
        <w:contextualSpacing w:val="0"/>
        <w:jc w:val="both"/>
        <w:rPr>
          <w:rFonts w:cstheme="majorHAnsi"/>
        </w:rPr>
      </w:pPr>
      <w:r w:rsidRPr="00C9470A">
        <w:rPr>
          <w:rFonts w:cstheme="majorHAnsi"/>
          <w:b/>
        </w:rPr>
        <w:t>Dopuszczalne w ramach Zamówienia Przedkomercyjnego jest realizowanie innego przedmiotu zamówienia</w:t>
      </w:r>
      <w:r w:rsidR="00FE6544" w:rsidRPr="00C9470A">
        <w:rPr>
          <w:rFonts w:cstheme="majorHAnsi"/>
          <w:b/>
        </w:rPr>
        <w:t xml:space="preserve"> niż usługi badawczo-rozwojowe</w:t>
      </w:r>
      <w:r w:rsidRPr="00C9470A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9470A">
        <w:rPr>
          <w:rFonts w:cstheme="majorHAnsi"/>
        </w:rPr>
        <w:t>.</w:t>
      </w:r>
    </w:p>
    <w:p w14:paraId="0EE5FAB7" w14:textId="79C05FE3" w:rsidR="00282734" w:rsidRPr="00C9470A" w:rsidRDefault="00D661AF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  <w:b/>
          <w:bCs/>
        </w:rPr>
        <w:t>Zamówienie P</w:t>
      </w:r>
      <w:r w:rsidR="00A3013C" w:rsidRPr="00C9470A">
        <w:rPr>
          <w:rFonts w:cstheme="majorBidi"/>
          <w:b/>
          <w:bCs/>
        </w:rPr>
        <w:t xml:space="preserve">rzedkomercyjne nie </w:t>
      </w:r>
      <w:r w:rsidR="000F2FDB" w:rsidRPr="00C9470A">
        <w:rPr>
          <w:rFonts w:cstheme="majorBidi"/>
          <w:b/>
          <w:bCs/>
        </w:rPr>
        <w:t xml:space="preserve">zostało </w:t>
      </w:r>
      <w:r w:rsidR="00A3013C" w:rsidRPr="00C9470A">
        <w:rPr>
          <w:rFonts w:cstheme="majorBidi"/>
          <w:b/>
          <w:bCs/>
        </w:rPr>
        <w:t>zdefiniowane w polskim prawodawstwie.</w:t>
      </w:r>
      <w:r w:rsidR="00A3013C" w:rsidRPr="00C9470A">
        <w:rPr>
          <w:rFonts w:cstheme="majorBidi"/>
        </w:rPr>
        <w:t xml:space="preserve"> </w:t>
      </w:r>
      <w:r w:rsidR="00282734" w:rsidRPr="00C9470A">
        <w:rPr>
          <w:rFonts w:cstheme="majorBidi"/>
        </w:rPr>
        <w:t>Z</w:t>
      </w:r>
      <w:r w:rsidR="00A3013C" w:rsidRPr="00C9470A">
        <w:rPr>
          <w:rFonts w:cstheme="majorBidi"/>
        </w:rPr>
        <w:t>godnie</w:t>
      </w:r>
      <w:r w:rsidR="00282734" w:rsidRPr="00C9470A">
        <w:rPr>
          <w:rFonts w:cstheme="majorBidi"/>
        </w:rPr>
        <w:t xml:space="preserve"> jednak</w:t>
      </w:r>
      <w:r w:rsidR="00A3013C" w:rsidRPr="00C9470A">
        <w:rPr>
          <w:rFonts w:cstheme="majorBidi"/>
        </w:rPr>
        <w:t xml:space="preserve"> z art. </w:t>
      </w:r>
      <w:r w:rsidR="00373D6A" w:rsidRPr="00C9470A">
        <w:rPr>
          <w:rFonts w:cstheme="majorBidi"/>
        </w:rPr>
        <w:t xml:space="preserve">11 ust. 1 pkt 3 </w:t>
      </w:r>
      <w:r w:rsidR="00282734" w:rsidRPr="00C9470A">
        <w:rPr>
          <w:rFonts w:cstheme="majorBidi"/>
        </w:rPr>
        <w:t xml:space="preserve">Ustawy </w:t>
      </w:r>
      <w:r w:rsidR="00EC126E" w:rsidRPr="00C9470A">
        <w:rPr>
          <w:rFonts w:cstheme="majorBidi"/>
        </w:rPr>
        <w:t>PZP</w:t>
      </w:r>
      <w:r w:rsidR="00A3013C" w:rsidRPr="00C9470A">
        <w:rPr>
          <w:rFonts w:cstheme="majorBidi"/>
        </w:rPr>
        <w:t xml:space="preserve"> (</w:t>
      </w:r>
      <w:r w:rsidR="00373D6A" w:rsidRPr="00C9470A">
        <w:rPr>
          <w:rFonts w:cstheme="majorBidi"/>
        </w:rPr>
        <w:t>stanowiącym implementację</w:t>
      </w:r>
      <w:r w:rsidR="00A3013C" w:rsidRPr="00C9470A">
        <w:rPr>
          <w:rFonts w:cstheme="majorBidi"/>
        </w:rPr>
        <w:t xml:space="preserve"> </w:t>
      </w:r>
      <w:r w:rsidR="00A303F2" w:rsidRPr="00C9470A">
        <w:rPr>
          <w:rFonts w:cstheme="majorBidi"/>
        </w:rPr>
        <w:t xml:space="preserve">do krajowego porządku prawnego </w:t>
      </w:r>
      <w:r w:rsidR="00A3013C" w:rsidRPr="00C9470A">
        <w:rPr>
          <w:rFonts w:cstheme="majorBidi"/>
        </w:rPr>
        <w:t xml:space="preserve">art. 14 Dyrektywy 2014/24/UE) nie stosuje się przepisów </w:t>
      </w:r>
      <w:r w:rsidR="00282734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 do zamówień, który</w:t>
      </w:r>
      <w:r w:rsidR="000F2FDB" w:rsidRPr="00C9470A">
        <w:rPr>
          <w:rFonts w:cstheme="majorBidi"/>
        </w:rPr>
        <w:t>ch</w:t>
      </w:r>
      <w:r w:rsidR="00A3013C" w:rsidRPr="00C9470A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9470A">
        <w:rPr>
          <w:rFonts w:cstheme="majorBidi"/>
          <w:b/>
          <w:bCs/>
        </w:rPr>
        <w:t>łącznie</w:t>
      </w:r>
      <w:r w:rsidR="00A3013C" w:rsidRPr="00C9470A">
        <w:rPr>
          <w:rFonts w:cstheme="majorBidi"/>
        </w:rPr>
        <w:t xml:space="preserve"> następujące warunki: </w:t>
      </w:r>
      <w:r w:rsidR="00373D6A" w:rsidRPr="00C9470A">
        <w:rPr>
          <w:rFonts w:cstheme="majorBidi"/>
        </w:rPr>
        <w:t xml:space="preserve">a) </w:t>
      </w:r>
      <w:r w:rsidR="00A3013C" w:rsidRPr="00C9470A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9470A">
        <w:rPr>
          <w:rFonts w:cstheme="majorBidi"/>
        </w:rPr>
        <w:t xml:space="preserve">b) </w:t>
      </w:r>
      <w:r w:rsidR="00A3013C" w:rsidRPr="00C9470A">
        <w:rPr>
          <w:rFonts w:cstheme="majorBidi"/>
        </w:rPr>
        <w:t>całość wynagrodzenia za</w:t>
      </w:r>
      <w:r w:rsidR="005068B7" w:rsidRPr="00C9470A">
        <w:rPr>
          <w:rFonts w:cstheme="majorBidi"/>
        </w:rPr>
        <w:t> </w:t>
      </w:r>
      <w:r w:rsidR="00A3013C" w:rsidRPr="00C9470A">
        <w:rPr>
          <w:rFonts w:cstheme="majorBidi"/>
        </w:rPr>
        <w:t xml:space="preserve">świadczoną usługę wypłaca zamawiający”. Wobec tego do </w:t>
      </w:r>
      <w:r w:rsidR="00837C7D" w:rsidRPr="00C9470A">
        <w:rPr>
          <w:rFonts w:cstheme="majorBidi"/>
        </w:rPr>
        <w:t>Zamówień Pr</w:t>
      </w:r>
      <w:r w:rsidR="00A3013C" w:rsidRPr="00C9470A">
        <w:rPr>
          <w:rFonts w:cstheme="majorBidi"/>
        </w:rPr>
        <w:t>zedkomercyjnych</w:t>
      </w:r>
      <w:r w:rsidR="00837C7D" w:rsidRPr="00C9470A">
        <w:rPr>
          <w:rFonts w:cstheme="majorBidi"/>
        </w:rPr>
        <w:t xml:space="preserve">, jako </w:t>
      </w:r>
      <w:r w:rsidR="001A1410" w:rsidRPr="00C9470A">
        <w:rPr>
          <w:rFonts w:cstheme="majorBidi"/>
        </w:rPr>
        <w:t xml:space="preserve">dotyczących usług badawczo-rozwojowych oraz </w:t>
      </w:r>
      <w:r w:rsidR="00837C7D" w:rsidRPr="00C9470A">
        <w:rPr>
          <w:rFonts w:cstheme="majorBidi"/>
        </w:rPr>
        <w:t xml:space="preserve">przewidujących podział korzyści </w:t>
      </w:r>
      <w:r w:rsidR="00500AC8" w:rsidRPr="00C9470A">
        <w:rPr>
          <w:rFonts w:cstheme="majorBidi"/>
        </w:rPr>
        <w:t xml:space="preserve">z prowadzonych prac </w:t>
      </w:r>
      <w:r w:rsidR="00837C7D" w:rsidRPr="00C9470A">
        <w:rPr>
          <w:rFonts w:cstheme="majorBidi"/>
        </w:rPr>
        <w:t xml:space="preserve">pomiędzy </w:t>
      </w:r>
      <w:r w:rsidR="000F2FDB" w:rsidRPr="00C9470A">
        <w:rPr>
          <w:rFonts w:cstheme="majorBidi"/>
        </w:rPr>
        <w:t>Z</w:t>
      </w:r>
      <w:r w:rsidR="00837C7D" w:rsidRPr="00C9470A">
        <w:rPr>
          <w:rFonts w:cstheme="majorBidi"/>
        </w:rPr>
        <w:t xml:space="preserve">amawiającego i </w:t>
      </w:r>
      <w:r w:rsidR="00D15DB4" w:rsidRPr="00C9470A">
        <w:rPr>
          <w:rFonts w:cstheme="majorBidi"/>
        </w:rPr>
        <w:t>Uczestnika Przedsięwzięcia</w:t>
      </w:r>
      <w:r w:rsidR="00837C7D" w:rsidRPr="00C9470A">
        <w:rPr>
          <w:rFonts w:cstheme="majorBidi"/>
        </w:rPr>
        <w:t>,</w:t>
      </w:r>
      <w:r w:rsidR="00A3013C" w:rsidRPr="00C9470A">
        <w:rPr>
          <w:rFonts w:cstheme="majorBidi"/>
        </w:rPr>
        <w:t xml:space="preserve"> nie stosuje się przepisów </w:t>
      </w:r>
      <w:r w:rsidR="00560107" w:rsidRPr="00C9470A">
        <w:rPr>
          <w:rFonts w:cstheme="majorBidi"/>
        </w:rPr>
        <w:t xml:space="preserve">Ustawy </w:t>
      </w:r>
      <w:r w:rsidR="00A3013C" w:rsidRPr="00C9470A">
        <w:rPr>
          <w:rFonts w:cstheme="majorBidi"/>
        </w:rPr>
        <w:t>PZP</w:t>
      </w:r>
      <w:r w:rsidR="00B553A1" w:rsidRPr="00C9470A">
        <w:rPr>
          <w:rFonts w:cstheme="majorBidi"/>
        </w:rPr>
        <w:t>.</w:t>
      </w:r>
      <w:bookmarkStart w:id="31" w:name="_Hlk53778435"/>
      <w:bookmarkEnd w:id="31"/>
    </w:p>
    <w:p w14:paraId="5FD8BD71" w14:textId="2D21539A" w:rsidR="000B7C58" w:rsidRPr="00C9470A" w:rsidRDefault="00E9162A" w:rsidP="003F7FC0">
      <w:pPr>
        <w:pStyle w:val="Akapitzlist"/>
        <w:numPr>
          <w:ilvl w:val="0"/>
          <w:numId w:val="19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Realizacja</w:t>
      </w:r>
      <w:r w:rsidR="00A3013C" w:rsidRPr="00C9470A">
        <w:rPr>
          <w:rFonts w:cstheme="majorHAnsi"/>
        </w:rPr>
        <w:t xml:space="preserve"> </w:t>
      </w:r>
      <w:r w:rsidR="00390FB3" w:rsidRPr="00C9470A">
        <w:rPr>
          <w:rFonts w:cstheme="majorHAnsi"/>
        </w:rPr>
        <w:t>Przedsięwzięcia</w:t>
      </w:r>
      <w:r w:rsidR="001B56CF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w trybie</w:t>
      </w:r>
      <w:r w:rsidR="00282734" w:rsidRPr="00C9470A">
        <w:rPr>
          <w:rFonts w:cstheme="majorHAnsi"/>
        </w:rPr>
        <w:t xml:space="preserve"> PCP, </w:t>
      </w:r>
      <w:r w:rsidRPr="00C9470A">
        <w:rPr>
          <w:rFonts w:cstheme="majorHAnsi"/>
        </w:rPr>
        <w:t>stanowi</w:t>
      </w:r>
      <w:r w:rsidR="000E7029" w:rsidRPr="00C9470A">
        <w:rPr>
          <w:rFonts w:cstheme="majorHAnsi"/>
        </w:rPr>
        <w:t xml:space="preserve"> przejaw</w:t>
      </w:r>
      <w:r w:rsidRPr="00C9470A">
        <w:rPr>
          <w:rFonts w:cstheme="majorHAnsi"/>
        </w:rPr>
        <w:t xml:space="preserve"> nowe</w:t>
      </w:r>
      <w:r w:rsidR="000E7029" w:rsidRPr="00C9470A">
        <w:rPr>
          <w:rFonts w:cstheme="majorHAnsi"/>
        </w:rPr>
        <w:t>go</w:t>
      </w:r>
      <w:r w:rsidRPr="00C9470A">
        <w:rPr>
          <w:rFonts w:cstheme="majorHAnsi"/>
        </w:rPr>
        <w:t xml:space="preserve"> podejści</w:t>
      </w:r>
      <w:r w:rsidR="000E7029" w:rsidRPr="00C9470A">
        <w:rPr>
          <w:rFonts w:cstheme="majorHAnsi"/>
        </w:rPr>
        <w:t>a</w:t>
      </w:r>
      <w:r w:rsidRPr="00C9470A">
        <w:rPr>
          <w:rFonts w:cstheme="majorHAnsi"/>
        </w:rPr>
        <w:t xml:space="preserve"> NCBR</w:t>
      </w:r>
      <w:r w:rsidR="00A3013C" w:rsidRPr="00C9470A">
        <w:rPr>
          <w:rFonts w:cstheme="majorHAnsi"/>
        </w:rPr>
        <w:t xml:space="preserve"> do wspierania prac badawczo-rozwojowych</w:t>
      </w:r>
      <w:r w:rsidR="00395C4C" w:rsidRPr="00C9470A">
        <w:rPr>
          <w:rFonts w:cstheme="majorHAnsi"/>
        </w:rPr>
        <w:t xml:space="preserve"> na zasadach rynkowych</w:t>
      </w:r>
      <w:r w:rsidR="00A3013C" w:rsidRPr="00C9470A">
        <w:rPr>
          <w:rFonts w:cstheme="majorHAnsi"/>
        </w:rPr>
        <w:t xml:space="preserve">. Tryb ten </w:t>
      </w:r>
      <w:r w:rsidR="00282734" w:rsidRPr="00C9470A">
        <w:rPr>
          <w:rFonts w:cstheme="majorHAnsi"/>
        </w:rPr>
        <w:t xml:space="preserve">został </w:t>
      </w:r>
      <w:r w:rsidR="00A3013C" w:rsidRPr="00C9470A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9470A">
        <w:rPr>
          <w:rFonts w:cstheme="majorHAnsi"/>
        </w:rPr>
        <w:t>który dopuszcza doprecyzowanie dokumentacji w</w:t>
      </w:r>
      <w:r w:rsidR="00DA350E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uzgodnieniu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>wykonawcami</w:t>
      </w:r>
      <w:r w:rsidR="00A3013C" w:rsidRPr="00C9470A">
        <w:rPr>
          <w:rFonts w:cstheme="majorHAnsi"/>
        </w:rPr>
        <w:t xml:space="preserve">, poprzez możliwość </w:t>
      </w:r>
      <w:r w:rsidR="00435D56" w:rsidRPr="00C9470A">
        <w:rPr>
          <w:rFonts w:cstheme="majorHAnsi"/>
        </w:rPr>
        <w:t xml:space="preserve">jednoczesnego </w:t>
      </w:r>
      <w:r w:rsidR="00A3013C" w:rsidRPr="00C9470A">
        <w:rPr>
          <w:rFonts w:cstheme="majorHAnsi"/>
        </w:rPr>
        <w:t>wyboru kilku wykonawców</w:t>
      </w:r>
      <w:r w:rsidR="00435D56" w:rsidRPr="00C9470A">
        <w:rPr>
          <w:rFonts w:cstheme="majorHAnsi"/>
        </w:rPr>
        <w:t xml:space="preserve"> wraz z</w:t>
      </w:r>
      <w:r w:rsidR="005068B7" w:rsidRPr="00C9470A">
        <w:rPr>
          <w:rFonts w:cstheme="majorHAnsi"/>
        </w:rPr>
        <w:t> </w:t>
      </w:r>
      <w:r w:rsidR="00435D56" w:rsidRPr="00C9470A">
        <w:rPr>
          <w:rFonts w:cstheme="majorHAnsi"/>
        </w:rPr>
        <w:t xml:space="preserve">możliwością zakończenia współpracy z niektórymi </w:t>
      </w:r>
      <w:r w:rsidR="004F7ED8" w:rsidRPr="00C9470A">
        <w:rPr>
          <w:rFonts w:cstheme="majorHAnsi"/>
        </w:rPr>
        <w:t xml:space="preserve">z nich </w:t>
      </w:r>
      <w:r w:rsidR="00435D56" w:rsidRPr="00C9470A">
        <w:rPr>
          <w:rFonts w:cstheme="majorHAnsi"/>
        </w:rPr>
        <w:t>wskutek oceny ich działań na pośrednich etapach prac badawczo-rozwojowych</w:t>
      </w:r>
      <w:r w:rsidR="00A3013C" w:rsidRPr="00C9470A">
        <w:rPr>
          <w:rFonts w:cstheme="majorHAnsi"/>
        </w:rPr>
        <w:t xml:space="preserve">, </w:t>
      </w:r>
      <w:r w:rsidR="00435D56" w:rsidRPr="00C9470A">
        <w:rPr>
          <w:rFonts w:cstheme="majorHAnsi"/>
        </w:rPr>
        <w:t xml:space="preserve">aż </w:t>
      </w:r>
      <w:r w:rsidR="00174D13" w:rsidRPr="00C9470A">
        <w:rPr>
          <w:rFonts w:cstheme="majorHAnsi"/>
        </w:rPr>
        <w:t xml:space="preserve">do </w:t>
      </w:r>
      <w:r w:rsidR="00435D56" w:rsidRPr="00C9470A">
        <w:rPr>
          <w:rFonts w:cstheme="majorHAnsi"/>
        </w:rPr>
        <w:t>uzyskania pożądanych rozwiązań</w:t>
      </w:r>
      <w:r w:rsidR="00A3013C" w:rsidRPr="00C9470A">
        <w:rPr>
          <w:rFonts w:cstheme="majorHAnsi"/>
        </w:rPr>
        <w:t>). Zaangażowanie NCBR w realizację projektu na wczesnym etapie prowa</w:t>
      </w:r>
      <w:r w:rsidR="002F2650" w:rsidRPr="00C9470A">
        <w:rPr>
          <w:rFonts w:cstheme="majorHAnsi"/>
        </w:rPr>
        <w:t>dzenia prac badawczych i rozwojowych</w:t>
      </w:r>
      <w:r w:rsidR="00A3013C" w:rsidRPr="00C9470A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C9470A" w:rsidRDefault="008C0349" w:rsidP="003F7FC0">
      <w:pPr>
        <w:pStyle w:val="Nagwek2"/>
        <w:spacing w:line="259" w:lineRule="auto"/>
      </w:pPr>
      <w:bookmarkStart w:id="32" w:name="_Toc53762092"/>
      <w:bookmarkStart w:id="33" w:name="_Toc72700650"/>
      <w:r w:rsidRPr="00C9470A">
        <w:t>Pomoc publiczna</w:t>
      </w:r>
      <w:bookmarkEnd w:id="27"/>
      <w:bookmarkEnd w:id="28"/>
      <w:bookmarkEnd w:id="29"/>
      <w:bookmarkEnd w:id="30"/>
      <w:r w:rsidR="000D2A59" w:rsidRPr="00C9470A">
        <w:t xml:space="preserve"> i finansowanie ze środków Europejskiego Funduszu Rozwoju Regionalnego</w:t>
      </w:r>
      <w:bookmarkEnd w:id="32"/>
      <w:bookmarkEnd w:id="33"/>
      <w:r w:rsidR="000D2A59" w:rsidRPr="00C9470A">
        <w:t xml:space="preserve"> </w:t>
      </w:r>
    </w:p>
    <w:p w14:paraId="512101CC" w14:textId="67A6AAEF" w:rsidR="00AF3916" w:rsidRPr="00C9470A" w:rsidRDefault="002F2650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Bidi"/>
        </w:rPr>
      </w:pPr>
      <w:bookmarkStart w:id="34" w:name="_Ref495417301"/>
      <w:r w:rsidRPr="00C9470A">
        <w:rPr>
          <w:rFonts w:cstheme="majorBidi"/>
          <w:b/>
          <w:bCs/>
        </w:rPr>
        <w:t>Z</w:t>
      </w:r>
      <w:r w:rsidR="008C0349" w:rsidRPr="00C9470A">
        <w:rPr>
          <w:rFonts w:cstheme="majorBidi"/>
          <w:b/>
          <w:bCs/>
        </w:rPr>
        <w:t xml:space="preserve">godnie z </w:t>
      </w:r>
      <w:r w:rsidRPr="00C9470A">
        <w:rPr>
          <w:rFonts w:cstheme="majorBidi"/>
          <w:b/>
          <w:bCs/>
        </w:rPr>
        <w:t>cz</w:t>
      </w:r>
      <w:r w:rsidR="36EDF5D2" w:rsidRPr="00C9470A">
        <w:rPr>
          <w:rFonts w:cstheme="majorBidi"/>
          <w:b/>
          <w:bCs/>
        </w:rPr>
        <w:t>ęścią</w:t>
      </w:r>
      <w:r w:rsidR="505396B5" w:rsidRPr="00C9470A">
        <w:rPr>
          <w:rFonts w:cstheme="majorBidi"/>
          <w:b/>
          <w:bCs/>
        </w:rPr>
        <w:t xml:space="preserve"> </w:t>
      </w:r>
      <w:r w:rsidRPr="00C9470A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9470A">
        <w:rPr>
          <w:rFonts w:cstheme="majorBidi"/>
          <w:b/>
          <w:bCs/>
        </w:rPr>
        <w:t>Z</w:t>
      </w:r>
      <w:r w:rsidRPr="00C9470A">
        <w:rPr>
          <w:rFonts w:cstheme="majorBidi"/>
          <w:b/>
          <w:bCs/>
        </w:rPr>
        <w:t xml:space="preserve">amówienia </w:t>
      </w:r>
      <w:r w:rsidR="00837C7D" w:rsidRPr="00C9470A">
        <w:rPr>
          <w:rFonts w:cstheme="majorBidi"/>
          <w:b/>
          <w:bCs/>
        </w:rPr>
        <w:t>P</w:t>
      </w:r>
      <w:r w:rsidRPr="00C9470A">
        <w:rPr>
          <w:rFonts w:cstheme="majorBidi"/>
          <w:b/>
          <w:bCs/>
        </w:rPr>
        <w:t>rzedkomercyjnego</w:t>
      </w:r>
      <w:r w:rsidR="00DD4EF4" w:rsidRPr="00C9470A">
        <w:rPr>
          <w:rFonts w:cstheme="majorBidi"/>
          <w:b/>
          <w:bCs/>
        </w:rPr>
        <w:t xml:space="preserve"> </w:t>
      </w:r>
      <w:r w:rsidR="008C0349" w:rsidRPr="00C9470A">
        <w:rPr>
          <w:rFonts w:cstheme="majorBidi"/>
          <w:b/>
          <w:bCs/>
        </w:rPr>
        <w:t>nie stanowi udzielenia pomocy państwa</w:t>
      </w:r>
      <w:r w:rsidRPr="00C9470A">
        <w:rPr>
          <w:rFonts w:cstheme="majorBidi"/>
        </w:rPr>
        <w:t xml:space="preserve"> </w:t>
      </w:r>
      <w:r w:rsidR="009E15E0" w:rsidRPr="00C9470A">
        <w:rPr>
          <w:rFonts w:cstheme="majorBidi"/>
        </w:rPr>
        <w:t xml:space="preserve">w rozumieniu art. 107 </w:t>
      </w:r>
      <w:r w:rsidR="00837C7D" w:rsidRPr="00C9470A">
        <w:rPr>
          <w:rFonts w:cstheme="majorBidi"/>
        </w:rPr>
        <w:t>Traktatu o Funkcjonowaniu Unii Europejskiej</w:t>
      </w:r>
      <w:r w:rsidR="00E7168A" w:rsidRPr="00C9470A">
        <w:rPr>
          <w:rFonts w:cstheme="majorBidi"/>
        </w:rPr>
        <w:t xml:space="preserve">, </w:t>
      </w:r>
      <w:r w:rsidR="00211369" w:rsidRPr="00C9470A">
        <w:rPr>
          <w:rFonts w:cstheme="majorBidi"/>
        </w:rPr>
        <w:t>jeżeli</w:t>
      </w:r>
      <w:r w:rsidR="008C0349" w:rsidRPr="00C9470A">
        <w:rPr>
          <w:rFonts w:cstheme="majorBidi"/>
        </w:rPr>
        <w:t xml:space="preserve"> </w:t>
      </w:r>
      <w:r w:rsidR="00837C7D" w:rsidRPr="00C9470A">
        <w:rPr>
          <w:rFonts w:cstheme="majorBidi"/>
          <w:b/>
          <w:bCs/>
        </w:rPr>
        <w:t>c</w:t>
      </w:r>
      <w:r w:rsidR="00E64133" w:rsidRPr="00C9470A">
        <w:rPr>
          <w:rFonts w:cstheme="majorBidi"/>
          <w:b/>
          <w:bCs/>
        </w:rPr>
        <w:t xml:space="preserve">ena zapłacona za usługi badawcze i </w:t>
      </w:r>
      <w:r w:rsidR="00837C7D" w:rsidRPr="00C9470A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C9470A">
        <w:rPr>
          <w:rFonts w:cstheme="majorBidi"/>
        </w:rPr>
        <w:t>Komisja Europejska wskazuje, że</w:t>
      </w:r>
      <w:r w:rsidR="007803D1" w:rsidRPr="00C9470A">
        <w:rPr>
          <w:rFonts w:cstheme="majorBidi"/>
          <w:b/>
          <w:bCs/>
        </w:rPr>
        <w:t xml:space="preserve"> </w:t>
      </w:r>
      <w:r w:rsidR="00874AF5" w:rsidRPr="00C9470A">
        <w:rPr>
          <w:rFonts w:cstheme="majorBidi"/>
        </w:rPr>
        <w:t>środkiem do osiągnięcia tego wymogu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9470A">
        <w:rPr>
          <w:rFonts w:cstheme="majorBidi"/>
        </w:rPr>
        <w:t> </w:t>
      </w:r>
      <w:r w:rsidR="007803D1" w:rsidRPr="00C9470A">
        <w:rPr>
          <w:rFonts w:cstheme="majorBidi"/>
        </w:rPr>
        <w:t>obszarze praw własności intelektualnej są dzielone pomiędzy</w:t>
      </w:r>
      <w:r w:rsidR="007803D1" w:rsidRPr="00C9470A">
        <w:rPr>
          <w:rFonts w:cstheme="majorBidi"/>
          <w:b/>
          <w:bCs/>
        </w:rPr>
        <w:t xml:space="preserve"> </w:t>
      </w:r>
      <w:r w:rsidR="007803D1" w:rsidRPr="00C9470A">
        <w:rPr>
          <w:rFonts w:cstheme="majorBidi"/>
        </w:rPr>
        <w:t>zamawiającego i wykonawcę.</w:t>
      </w:r>
      <w:bookmarkEnd w:id="34"/>
    </w:p>
    <w:p w14:paraId="7A4ED04A" w14:textId="3BE916E7" w:rsidR="00D849D3" w:rsidRPr="00C9470A" w:rsidRDefault="008C0349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Zamiarem </w:t>
      </w:r>
      <w:r w:rsidR="00914CB6" w:rsidRPr="00C9470A">
        <w:rPr>
          <w:rFonts w:cstheme="majorHAnsi"/>
        </w:rPr>
        <w:t>Narodowego Centrum Badań i Rozwoju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jest</w:t>
      </w:r>
      <w:r w:rsidR="00CA118F" w:rsidRPr="00C9470A">
        <w:rPr>
          <w:rFonts w:cstheme="majorHAnsi"/>
        </w:rPr>
        <w:t xml:space="preserve">, </w:t>
      </w:r>
      <w:r w:rsidR="00395C4C" w:rsidRPr="00C9470A">
        <w:rPr>
          <w:rFonts w:cstheme="majorHAnsi"/>
        </w:rPr>
        <w:t xml:space="preserve">aby </w:t>
      </w:r>
      <w:r w:rsidR="00CA118F" w:rsidRPr="00C9470A">
        <w:rPr>
          <w:rFonts w:cstheme="majorHAnsi"/>
        </w:rPr>
        <w:t>dzięki mechanizmom opisanym w Regulaminie i Umowie,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uzyskać adekwatność</w:t>
      </w:r>
      <w:r w:rsidRPr="00C9470A">
        <w:rPr>
          <w:rFonts w:cstheme="majorHAnsi"/>
        </w:rPr>
        <w:t xml:space="preserve"> wynagrodzenia 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do prowadzonych przez nich prac oraz do podziału korzyści i ryzyk pomiędzy NCBR</w:t>
      </w:r>
      <w:r w:rsidR="002B1959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a </w:t>
      </w:r>
      <w:r w:rsidR="00D15DB4" w:rsidRPr="00C9470A">
        <w:rPr>
          <w:rFonts w:cstheme="majorHAnsi"/>
        </w:rPr>
        <w:t>Uczestnikami Przedsięwzięcia</w:t>
      </w:r>
      <w:r w:rsidRPr="00C9470A">
        <w:rPr>
          <w:rFonts w:cstheme="majorHAnsi"/>
        </w:rPr>
        <w:t>, która będzie odpowiadać zaleceniom Komisji Europejskiej wskazanym w Zasadach ramowych.</w:t>
      </w:r>
    </w:p>
    <w:p w14:paraId="3C999747" w14:textId="2762FF4D" w:rsidR="00D849D3" w:rsidRPr="00B55936" w:rsidRDefault="00867350" w:rsidP="003F7FC0">
      <w:pPr>
        <w:pStyle w:val="Akapitzlist"/>
        <w:numPr>
          <w:ilvl w:val="0"/>
          <w:numId w:val="16"/>
        </w:numPr>
        <w:spacing w:after="0"/>
        <w:ind w:left="567" w:hanging="425"/>
        <w:jc w:val="both"/>
        <w:rPr>
          <w:rFonts w:cstheme="majorHAnsi"/>
        </w:rPr>
      </w:pPr>
      <w:r>
        <w:t>W związku z realizacją przez NCBR p</w:t>
      </w:r>
      <w:r>
        <w:rPr>
          <w:color w:val="000000"/>
        </w:rPr>
        <w:t xml:space="preserve">rojektu pozakonkursowego pn. </w:t>
      </w:r>
      <w:r>
        <w:rPr>
          <w:i/>
          <w:iCs/>
        </w:rPr>
        <w:t>Podniesienie poziomu innowacyjności gospodarki poprzez wdrożenie nowego modelu finansowania pr</w:t>
      </w:r>
      <w:r w:rsidR="00AC4143">
        <w:rPr>
          <w:i/>
          <w:iCs/>
        </w:rPr>
        <w:t>zełomowych projektów badawczych</w:t>
      </w:r>
      <w:r>
        <w:t>.</w:t>
      </w:r>
      <w:r w:rsidRPr="00B55936">
        <w:rPr>
          <w:rFonts w:cstheme="majorHAnsi"/>
        </w:rPr>
        <w:t xml:space="preserve"> </w:t>
      </w:r>
      <w:r w:rsidR="00B55936" w:rsidRPr="00B55936">
        <w:rPr>
          <w:rFonts w:cstheme="majorHAnsi"/>
        </w:rPr>
        <w:t xml:space="preserve">Zamówienie jest </w:t>
      </w:r>
      <w:r>
        <w:t xml:space="preserve">współfinansowane ze </w:t>
      </w:r>
      <w:r>
        <w:rPr>
          <w:color w:val="000000"/>
        </w:rPr>
        <w:t>środków Europejskiego Funduszu Rozwoju Regionalnego,</w:t>
      </w:r>
      <w:r>
        <w:rPr>
          <w:i/>
          <w:iCs/>
          <w:color w:val="000000"/>
        </w:rPr>
        <w:t xml:space="preserve"> </w:t>
      </w:r>
      <w:r>
        <w:t xml:space="preserve">w ramach poddziałania 4.1.3 </w:t>
      </w:r>
      <w:r>
        <w:rPr>
          <w:i/>
          <w:iCs/>
        </w:rPr>
        <w:t>Innowacyjne metody zarządzania badaniami</w:t>
      </w:r>
      <w:r>
        <w:t xml:space="preserve"> Programu Operacyjnego Inteligentny Rozwój 2014-2020, zgodnie z u</w:t>
      </w:r>
      <w:r>
        <w:rPr>
          <w:color w:val="000000"/>
        </w:rPr>
        <w:t xml:space="preserve">mową o dofinansowanie z dnia 12 kwietnia 2017 r. nr POIR.04.01.03-00-0001/16. </w:t>
      </w:r>
    </w:p>
    <w:p w14:paraId="2278B2D5" w14:textId="59C3BCE5" w:rsidR="00B97289" w:rsidRPr="00C9470A" w:rsidRDefault="00B97289" w:rsidP="003F7FC0">
      <w:pPr>
        <w:pStyle w:val="Nagwek2"/>
        <w:spacing w:line="259" w:lineRule="auto"/>
      </w:pPr>
      <w:bookmarkStart w:id="35" w:name="_Ref52625619"/>
      <w:bookmarkStart w:id="36" w:name="_Toc53762093"/>
      <w:bookmarkStart w:id="37" w:name="_Toc72700651"/>
      <w:bookmarkStart w:id="38" w:name="_Hlk53752756"/>
      <w:r w:rsidRPr="00C9470A">
        <w:t>Wyjaśnienie kluczowych założeń Przedsięwzięcia</w:t>
      </w:r>
      <w:bookmarkEnd w:id="35"/>
      <w:bookmarkEnd w:id="36"/>
      <w:bookmarkEnd w:id="37"/>
    </w:p>
    <w:bookmarkEnd w:id="38"/>
    <w:p w14:paraId="412F3997" w14:textId="639A8521" w:rsidR="00D63371" w:rsidRPr="00D94FA2" w:rsidRDefault="002510BB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D94FA2">
        <w:t>[</w:t>
      </w:r>
      <w:r w:rsidR="007A5C62" w:rsidRPr="7089E474">
        <w:rPr>
          <w:b/>
          <w:bCs/>
        </w:rPr>
        <w:t>Rodzaj</w:t>
      </w:r>
      <w:r w:rsidR="007A5C62" w:rsidRPr="00D94FA2">
        <w:t xml:space="preserve"> </w:t>
      </w:r>
      <w:r w:rsidRPr="7089E474">
        <w:rPr>
          <w:b/>
          <w:bCs/>
        </w:rPr>
        <w:t>zamówienia</w:t>
      </w:r>
      <w:r w:rsidRPr="00D94FA2">
        <w:t>]</w:t>
      </w:r>
      <w:r w:rsidR="007A5C62" w:rsidRPr="00D94FA2">
        <w:t xml:space="preserve"> Przedmiotem zamówienia </w:t>
      </w:r>
      <w:r w:rsidR="1FB186A0" w:rsidRPr="00D94FA2">
        <w:t>jest wykonanie</w:t>
      </w:r>
      <w:r w:rsidR="007A5C62" w:rsidRPr="00D94FA2">
        <w:t xml:space="preserve"> usług badawczo-rozwojow</w:t>
      </w:r>
      <w:r w:rsidR="285150DD" w:rsidRPr="00D94FA2">
        <w:t>ych</w:t>
      </w:r>
      <w:r w:rsidR="009B386B" w:rsidRPr="00D94FA2">
        <w:t>,</w:t>
      </w:r>
      <w:r w:rsidR="007A5C62" w:rsidRPr="00D94FA2">
        <w:t xml:space="preserve"> wraz ze szczegółowo określonymi </w:t>
      </w:r>
      <w:r w:rsidR="005168D5" w:rsidRPr="00D94FA2">
        <w:t xml:space="preserve">niezbędnymi </w:t>
      </w:r>
      <w:r w:rsidR="007A5C62" w:rsidRPr="00D94FA2">
        <w:t>świadczeniami pobocznymi</w:t>
      </w:r>
      <w:r w:rsidR="00102C71" w:rsidRPr="00D94FA2">
        <w:t>. Usługi są</w:t>
      </w:r>
      <w:r w:rsidR="00355D32" w:rsidRPr="00D94FA2">
        <w:t xml:space="preserve"> nakierowane na stworzenie </w:t>
      </w:r>
      <w:r w:rsidR="00D63371" w:rsidRPr="00D94FA2">
        <w:rPr>
          <w:rFonts w:ascii="Calibri" w:hAnsi="Calibri"/>
        </w:rPr>
        <w:t xml:space="preserve">innowacyjnego i uniwersalnego modelu </w:t>
      </w:r>
      <w:r w:rsidR="001E0A08">
        <w:rPr>
          <w:rFonts w:ascii="Calibri" w:hAnsi="Calibri"/>
        </w:rPr>
        <w:t>systemu elektrociepło</w:t>
      </w:r>
      <w:r w:rsidR="00D63371" w:rsidRPr="00D94FA2">
        <w:rPr>
          <w:rFonts w:ascii="Calibri" w:hAnsi="Calibri"/>
        </w:rPr>
        <w:t>wniczego</w:t>
      </w:r>
      <w:r w:rsidR="00D63371" w:rsidRPr="00D94FA2">
        <w:t xml:space="preserve"> </w:t>
      </w:r>
      <w:r w:rsidR="00F84C9D" w:rsidRPr="00D94FA2">
        <w:t xml:space="preserve">służącego </w:t>
      </w:r>
      <w:r w:rsidR="00ED2E0B">
        <w:t xml:space="preserve">weryfikacji </w:t>
      </w:r>
      <w:r w:rsidR="00D345B0">
        <w:t>prawdziwości albo fałszywości jednej z rozważanych</w:t>
      </w:r>
      <w:r w:rsidR="00D345B0" w:rsidRPr="00D94FA2">
        <w:t xml:space="preserve"> </w:t>
      </w:r>
      <w:r w:rsidR="00D345B0">
        <w:t>w dyskursie</w:t>
      </w:r>
      <w:r w:rsidR="0037525A">
        <w:t xml:space="preserve"> hipotez</w:t>
      </w:r>
      <w:r w:rsidR="00D345B0">
        <w:t>, w szczególności w ramach kształtowania polityki Unii Europejskiej,</w:t>
      </w:r>
      <w:r w:rsidR="00D345B0">
        <w:rPr>
          <w:rStyle w:val="Odwoanieprzypisudolnego"/>
          <w:rFonts w:ascii="Calibri" w:hAnsi="Calibri"/>
        </w:rPr>
        <w:footnoteReference w:id="3"/>
      </w:r>
      <w:r w:rsidR="00D345B0">
        <w:t xml:space="preserve"> </w:t>
      </w:r>
      <w:r w:rsidR="00D345B0">
        <w:rPr>
          <w:rFonts w:ascii="Calibri" w:hAnsi="Calibri"/>
        </w:rPr>
        <w:t>odnoszącej się d</w:t>
      </w:r>
      <w:r w:rsidR="00D345B0" w:rsidRPr="00D94FA2">
        <w:rPr>
          <w:rFonts w:ascii="Calibri" w:hAnsi="Calibri"/>
        </w:rPr>
        <w:t>o</w:t>
      </w:r>
      <w:r w:rsidR="00ED2E0B">
        <w:rPr>
          <w:rFonts w:ascii="Calibri" w:hAnsi="Calibri"/>
        </w:rPr>
        <w:t xml:space="preserve"> </w:t>
      </w:r>
      <w:r w:rsidR="00102C71" w:rsidRPr="00D94FA2">
        <w:rPr>
          <w:rFonts w:ascii="Calibri" w:hAnsi="Calibri"/>
        </w:rPr>
        <w:t xml:space="preserve">rynkowej wykonalności </w:t>
      </w:r>
      <w:r w:rsidR="00ED2E0B">
        <w:rPr>
          <w:rFonts w:ascii="Calibri" w:hAnsi="Calibri"/>
        </w:rPr>
        <w:t>(</w:t>
      </w:r>
      <w:r w:rsidR="00D345B0">
        <w:rPr>
          <w:rFonts w:ascii="Calibri" w:hAnsi="Calibri"/>
        </w:rPr>
        <w:t>w uwarunkowaniach polskich</w:t>
      </w:r>
      <w:r w:rsidR="00ED2E0B">
        <w:rPr>
          <w:rFonts w:ascii="Calibri" w:hAnsi="Calibri"/>
        </w:rPr>
        <w:t>)</w:t>
      </w:r>
      <w:r w:rsidR="00D345B0" w:rsidRPr="00D94FA2">
        <w:rPr>
          <w:rFonts w:ascii="Calibri" w:hAnsi="Calibri"/>
        </w:rPr>
        <w:t xml:space="preserve"> </w:t>
      </w:r>
      <w:r w:rsidR="001E0A08">
        <w:rPr>
          <w:rFonts w:ascii="Calibri" w:hAnsi="Calibri"/>
        </w:rPr>
        <w:t>systemu elektrociepło</w:t>
      </w:r>
      <w:r w:rsidR="00102C71" w:rsidRPr="00D94FA2">
        <w:rPr>
          <w:rFonts w:ascii="Calibri" w:hAnsi="Calibri"/>
        </w:rPr>
        <w:t>wniczego, który dostarczać będzie odbiorcom ciepło pozyskane ze źródeł odnawialnych o udziale minimum 80</w:t>
      </w:r>
      <w:r w:rsidR="00102C71" w:rsidRPr="00C9470A">
        <w:rPr>
          <w:rFonts w:ascii="Calibri" w:eastAsia="Calibri" w:hAnsi="Calibri" w:cs="Calibri"/>
        </w:rPr>
        <w:t>%</w:t>
      </w:r>
      <w:r w:rsidR="00106EDB" w:rsidRPr="00C9470A">
        <w:rPr>
          <w:rFonts w:ascii="Calibri" w:eastAsia="Calibri" w:hAnsi="Calibri" w:cs="Calibri"/>
        </w:rPr>
        <w:t xml:space="preserve"> </w:t>
      </w:r>
      <w:r w:rsidR="00106EDB" w:rsidRPr="7089E474">
        <w:rPr>
          <w:rFonts w:cstheme="majorBidi"/>
        </w:rPr>
        <w:t>(z zastrzeżeniem dopuszczalnej przez Umowę Granicy Błędu)</w:t>
      </w:r>
      <w:r w:rsidR="006026C0" w:rsidRPr="7089E474">
        <w:rPr>
          <w:rFonts w:cstheme="majorBidi"/>
        </w:rPr>
        <w:t xml:space="preserve"> oraz umożliwiać wykorzystanie elektrociepłowni jako elementu lokalnego systemu elektroenergetycznego</w:t>
      </w:r>
      <w:r w:rsidR="226EEC9B" w:rsidRPr="7089E474">
        <w:rPr>
          <w:rFonts w:cstheme="majorBidi"/>
        </w:rPr>
        <w:t>,</w:t>
      </w:r>
      <w:r w:rsidR="006026C0" w:rsidRPr="7089E474">
        <w:rPr>
          <w:rFonts w:cstheme="majorBidi"/>
        </w:rPr>
        <w:t xml:space="preserve"> wpływającego stabilizująco na </w:t>
      </w:r>
      <w:r w:rsidR="4C2B0CE9" w:rsidRPr="7089E474">
        <w:rPr>
          <w:rFonts w:cstheme="majorBidi"/>
        </w:rPr>
        <w:t xml:space="preserve">uczestniczące </w:t>
      </w:r>
      <w:r w:rsidR="006026C0" w:rsidRPr="7089E474">
        <w:rPr>
          <w:rFonts w:cstheme="majorBidi"/>
        </w:rPr>
        <w:t>w nim jednostk</w:t>
      </w:r>
      <w:r w:rsidR="139E5496" w:rsidRPr="7089E474">
        <w:rPr>
          <w:rFonts w:cstheme="majorBidi"/>
        </w:rPr>
        <w:t>i</w:t>
      </w:r>
      <w:r w:rsidR="006026C0" w:rsidRPr="7089E474">
        <w:rPr>
          <w:rFonts w:cstheme="majorBidi"/>
        </w:rPr>
        <w:t xml:space="preserve"> produkując</w:t>
      </w:r>
      <w:r w:rsidR="1E7906F8" w:rsidRPr="7089E474">
        <w:rPr>
          <w:rFonts w:cstheme="majorBidi"/>
        </w:rPr>
        <w:t>e</w:t>
      </w:r>
      <w:r w:rsidR="006026C0" w:rsidRPr="7089E474">
        <w:rPr>
          <w:rFonts w:cstheme="majorBidi"/>
        </w:rPr>
        <w:t xml:space="preserve"> energię z odnawialnych źródeł energii oraz pozwalającego na aktywne uczestniczenie elektrociepłowni w tym systemie w celu uzyskiwania innych efektów synergii i korzyści ekonomicznych</w:t>
      </w:r>
      <w:r w:rsidR="00102C71" w:rsidRPr="00C9470A">
        <w:rPr>
          <w:rFonts w:ascii="Calibri" w:eastAsia="Calibri" w:hAnsi="Calibri" w:cs="Calibri"/>
        </w:rPr>
        <w:t xml:space="preserve">, </w:t>
      </w:r>
      <w:r w:rsidR="00102C71" w:rsidRPr="00D94FA2">
        <w:rPr>
          <w:rFonts w:ascii="Calibri" w:hAnsi="Calibri"/>
        </w:rPr>
        <w:t xml:space="preserve">przy czym hipoteza ta jest szczegółowo wyznaczona </w:t>
      </w:r>
      <w:r w:rsidR="1960D85A" w:rsidRPr="00D94FA2">
        <w:t>Wymaganiami</w:t>
      </w:r>
      <w:r w:rsidR="006763C2" w:rsidRPr="00D94FA2">
        <w:t xml:space="preserve"> </w:t>
      </w:r>
      <w:r w:rsidR="00F84C9D" w:rsidRPr="00D94FA2">
        <w:t>Obligatoryjnymi</w:t>
      </w:r>
      <w:r w:rsidR="006763C2" w:rsidRPr="00D94FA2">
        <w:t xml:space="preserve">, </w:t>
      </w:r>
      <w:r w:rsidR="1960D85A" w:rsidRPr="00D94FA2">
        <w:t>Wymaganiami</w:t>
      </w:r>
      <w:r w:rsidR="006763C2" w:rsidRPr="00D94FA2">
        <w:t xml:space="preserve"> Konkursowymi</w:t>
      </w:r>
      <w:r w:rsidR="00A12C19">
        <w:t xml:space="preserve"> i</w:t>
      </w:r>
      <w:r w:rsidR="006763C2" w:rsidRPr="00D94FA2">
        <w:t xml:space="preserve"> </w:t>
      </w:r>
      <w:r w:rsidR="1960D85A" w:rsidRPr="00D94FA2">
        <w:t>Wymaganiami</w:t>
      </w:r>
      <w:r w:rsidR="006763C2" w:rsidRPr="00D94FA2">
        <w:t xml:space="preserve"> Jakościowymi</w:t>
      </w:r>
      <w:r w:rsidR="00102C71" w:rsidRPr="00D94FA2">
        <w:rPr>
          <w:rFonts w:ascii="Calibri" w:hAnsi="Calibri"/>
        </w:rPr>
        <w:t xml:space="preserve">. </w:t>
      </w:r>
      <w:r w:rsidR="00EF1F78" w:rsidRPr="00D94FA2">
        <w:t xml:space="preserve">Każde Rozwiązanie opracowywane w ramach Przedsięwzięcia jest środkiem </w:t>
      </w:r>
      <w:r w:rsidR="7C7458D7" w:rsidRPr="00D94FA2">
        <w:t xml:space="preserve">do </w:t>
      </w:r>
      <w:r w:rsidR="00EF1F78" w:rsidRPr="00D94FA2">
        <w:t xml:space="preserve">osiągnięcia celów wskazanych w punkcie </w:t>
      </w:r>
      <w:r w:rsidR="00EF1F78" w:rsidRPr="00D94FA2">
        <w:fldChar w:fldCharType="begin"/>
      </w:r>
      <w:r w:rsidR="00EF1F78" w:rsidRPr="00D94FA2">
        <w:instrText xml:space="preserve"> REF _Ref52631855 \n \h  \* MERGEFORMAT </w:instrText>
      </w:r>
      <w:r w:rsidR="00EF1F78" w:rsidRPr="00D94FA2">
        <w:fldChar w:fldCharType="separate"/>
      </w:r>
      <w:r w:rsidR="003F7FC0">
        <w:t>1.1</w:t>
      </w:r>
      <w:r w:rsidR="00EF1F78" w:rsidRPr="00D94FA2">
        <w:fldChar w:fldCharType="end"/>
      </w:r>
      <w:r w:rsidR="00EF1F78" w:rsidRPr="00D94FA2">
        <w:t xml:space="preserve"> Regulaminu.</w:t>
      </w:r>
    </w:p>
    <w:p w14:paraId="5CFEE3FA" w14:textId="18EC44FF" w:rsidR="00D63371" w:rsidRPr="00D94FA2" w:rsidRDefault="00D63371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Innowacyjność</w:t>
      </w:r>
      <w:r>
        <w:t>] W oparciu o ustalenia dialogu technicznego NCBR przyjmuje, że oczekiwane Rozwiązania nie mają charakteru rutynowych lub okresowych zmian wprowadzonych do istniejących procesów, produktów i usług, lecz że będą zasadniczo oparte o dostępne aktualnie w  </w:t>
      </w:r>
      <w:r w:rsidR="4D449CF1">
        <w:t xml:space="preserve">obecnym </w:t>
      </w:r>
      <w:r>
        <w:t>stanie techniki</w:t>
      </w:r>
      <w:r w:rsidR="2AF894BB">
        <w:t>,</w:t>
      </w:r>
      <w:r>
        <w:t xml:space="preserve"> wiedz</w:t>
      </w:r>
      <w:r w:rsidR="59FC6041">
        <w:t>y</w:t>
      </w:r>
      <w:r>
        <w:t xml:space="preserve"> i umiejętności, które w ramach Przedsięwzięcia będą w sposób innowacyjny łączone, kształtowane i wykorzystywane w celu stworzenia innowacyjnych procesów </w:t>
      </w:r>
      <w:r w:rsidR="4D1913E7">
        <w:t>oraz</w:t>
      </w:r>
      <w:r>
        <w:t xml:space="preserve"> – ewentualnie – produktów lub usług, w postaci Rozwiązania. Jednocześnie Zamawiający przyjmuje</w:t>
      </w:r>
      <w:r w:rsidR="6BFE0A24">
        <w:t xml:space="preserve"> za</w:t>
      </w:r>
      <w:r>
        <w:t xml:space="preserve"> możliwe, że </w:t>
      </w:r>
      <w:r w:rsidR="00847350">
        <w:t xml:space="preserve">Uczestnicy Przedsięwzięcia – o ile obiorą taki kierunek przygotowania Rozwiązania – </w:t>
      </w:r>
      <w:r>
        <w:t>będą w ramach Przedsięwzięcia prowadzić badania naukowe w celu stworzenia Rozwiązania.</w:t>
      </w:r>
      <w:r w:rsidR="00EF1F78">
        <w:t xml:space="preserve"> NCBR z jednej strony dąży do uzyskania jak największego stopnia innowacyjności Rozwiązania, dzięki motywowaniu Uczestników Przedsięwzięcia wprowadzoną pomiędzy nimi konkurencją oraz przez </w:t>
      </w:r>
      <w:r w:rsidR="26B4AB48">
        <w:t xml:space="preserve">ustalenie </w:t>
      </w:r>
      <w:r w:rsidR="00EF1F78">
        <w:t>punkt</w:t>
      </w:r>
      <w:r w:rsidR="42E1BAF8">
        <w:t>ów</w:t>
      </w:r>
      <w:r w:rsidR="00EF1F78">
        <w:t xml:space="preserve"> za Wymagania Konkursowe.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</w:t>
      </w:r>
      <w:r w:rsidR="12A977B9">
        <w:t>oraz</w:t>
      </w:r>
      <w:r w:rsidR="00EF1F78">
        <w:t xml:space="preserve"> – ewentualnie – testem racjonalności przez zestawienie z innymi Wnioskami/Wynikami Prac Etapu </w:t>
      </w:r>
      <w:r w:rsidR="73ADE04F">
        <w:t>oraz</w:t>
      </w:r>
      <w:r w:rsidR="00EF1F78">
        <w:t xml:space="preserve"> stanem wiedzy i techniki (tj. NCBR premiuje „racjonalnych marzycieli”).</w:t>
      </w:r>
    </w:p>
    <w:p w14:paraId="2E715C70" w14:textId="17E54E89" w:rsidR="00D63371" w:rsidRPr="00D94FA2" w:rsidRDefault="00D63371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7089E474">
        <w:rPr>
          <w:rFonts w:ascii="Calibri" w:hAnsi="Calibri"/>
        </w:rPr>
        <w:t>[</w:t>
      </w:r>
      <w:r w:rsidRPr="7089E474">
        <w:rPr>
          <w:rFonts w:ascii="Calibri" w:hAnsi="Calibri"/>
          <w:b/>
          <w:bCs/>
        </w:rPr>
        <w:t>Uniwersalność</w:t>
      </w:r>
      <w:r w:rsidRPr="7089E474">
        <w:rPr>
          <w:rFonts w:ascii="Calibri" w:hAnsi="Calibri"/>
        </w:rPr>
        <w:t xml:space="preserve">] Uniwersalność tworzonego modelu </w:t>
      </w:r>
      <w:r w:rsidR="001E0A08" w:rsidRPr="7089E474">
        <w:rPr>
          <w:rFonts w:ascii="Calibri" w:hAnsi="Calibri"/>
        </w:rPr>
        <w:t>systemu elektrociepło</w:t>
      </w:r>
      <w:r w:rsidRPr="7089E474">
        <w:rPr>
          <w:rFonts w:ascii="Calibri" w:hAnsi="Calibri"/>
        </w:rPr>
        <w:t xml:space="preserve">wniczego jest rozumiana </w:t>
      </w:r>
      <w:r w:rsidR="3997BF9E" w:rsidRPr="7089E474">
        <w:rPr>
          <w:rFonts w:ascii="Calibri" w:hAnsi="Calibri"/>
        </w:rPr>
        <w:t xml:space="preserve">jako cecha </w:t>
      </w:r>
      <w:r w:rsidRPr="7089E474">
        <w:rPr>
          <w:rFonts w:ascii="Calibri" w:hAnsi="Calibri"/>
        </w:rPr>
        <w:t>Rozwiązani</w:t>
      </w:r>
      <w:r w:rsidR="073522A1" w:rsidRPr="7089E474">
        <w:rPr>
          <w:rFonts w:ascii="Calibri" w:hAnsi="Calibri"/>
        </w:rPr>
        <w:t>a</w:t>
      </w:r>
      <w:r w:rsidRPr="7089E474">
        <w:rPr>
          <w:rFonts w:ascii="Calibri" w:hAnsi="Calibri"/>
        </w:rPr>
        <w:t xml:space="preserve"> </w:t>
      </w:r>
      <w:r w:rsidR="00915550" w:rsidRPr="7089E474">
        <w:rPr>
          <w:rFonts w:ascii="Calibri" w:hAnsi="Calibri"/>
        </w:rPr>
        <w:t xml:space="preserve">– </w:t>
      </w:r>
      <w:r w:rsidRPr="7089E474">
        <w:rPr>
          <w:rFonts w:ascii="Calibri" w:hAnsi="Calibri"/>
        </w:rPr>
        <w:t>stworzone</w:t>
      </w:r>
      <w:r w:rsidR="5F5B5146" w:rsidRPr="7089E474">
        <w:rPr>
          <w:rFonts w:ascii="Calibri" w:hAnsi="Calibri"/>
        </w:rPr>
        <w:t>go</w:t>
      </w:r>
      <w:r w:rsidRPr="7089E474">
        <w:rPr>
          <w:rFonts w:ascii="Calibri" w:hAnsi="Calibri"/>
        </w:rPr>
        <w:t xml:space="preserve"> w ramach Przedsięwzięcia i </w:t>
      </w:r>
      <w:r w:rsidR="00915550" w:rsidRPr="7089E474">
        <w:rPr>
          <w:rFonts w:ascii="Calibri" w:hAnsi="Calibri"/>
        </w:rPr>
        <w:t>przetestowane</w:t>
      </w:r>
      <w:r w:rsidR="40F4540B" w:rsidRPr="7089E474">
        <w:rPr>
          <w:rFonts w:ascii="Calibri" w:hAnsi="Calibri"/>
        </w:rPr>
        <w:t>go</w:t>
      </w:r>
      <w:r w:rsidRPr="7089E474">
        <w:rPr>
          <w:rFonts w:ascii="Calibri" w:hAnsi="Calibri"/>
        </w:rPr>
        <w:t xml:space="preserve"> </w:t>
      </w:r>
      <w:r w:rsidR="00102C71" w:rsidRPr="7089E474">
        <w:rPr>
          <w:rFonts w:ascii="Calibri" w:hAnsi="Calibri"/>
        </w:rPr>
        <w:t xml:space="preserve">w </w:t>
      </w:r>
      <w:r w:rsidR="00106EDB" w:rsidRPr="7089E474">
        <w:rPr>
          <w:rFonts w:ascii="Calibri" w:eastAsia="Calibri" w:hAnsi="Calibri" w:cs="Calibri"/>
        </w:rPr>
        <w:t>Symulatorze</w:t>
      </w:r>
      <w:r w:rsidR="00106EDB" w:rsidRPr="7089E474">
        <w:rPr>
          <w:rFonts w:ascii="Calibri" w:hAnsi="Calibri"/>
        </w:rPr>
        <w:t xml:space="preserve"> </w:t>
      </w:r>
      <w:r w:rsidR="001E0A08" w:rsidRPr="7089E474">
        <w:rPr>
          <w:rFonts w:ascii="Calibri" w:hAnsi="Calibri"/>
        </w:rPr>
        <w:t>systemu elektrociepło</w:t>
      </w:r>
      <w:r w:rsidR="00102C71" w:rsidRPr="7089E474">
        <w:rPr>
          <w:rFonts w:ascii="Calibri" w:hAnsi="Calibri"/>
        </w:rPr>
        <w:t>wniczego</w:t>
      </w:r>
      <w:r w:rsidR="4888B6C7" w:rsidRPr="7089E474">
        <w:rPr>
          <w:rFonts w:ascii="Calibri" w:hAnsi="Calibri"/>
        </w:rPr>
        <w:t xml:space="preserve"> (model matematyczny)</w:t>
      </w:r>
      <w:r w:rsidR="00102C71" w:rsidRPr="7089E474">
        <w:rPr>
          <w:rFonts w:ascii="Calibri" w:hAnsi="Calibri"/>
        </w:rPr>
        <w:t>,</w:t>
      </w:r>
      <w:r w:rsidR="00915550" w:rsidRPr="7089E474">
        <w:rPr>
          <w:rFonts w:ascii="Calibri" w:hAnsi="Calibri"/>
        </w:rPr>
        <w:t xml:space="preserve"> zakwalifikowanego do Etapu II</w:t>
      </w:r>
      <w:r w:rsidR="74937466" w:rsidRPr="7089E474">
        <w:rPr>
          <w:rFonts w:ascii="Calibri" w:hAnsi="Calibri"/>
        </w:rPr>
        <w:t>, w którym</w:t>
      </w:r>
      <w:r w:rsidR="00A92AD4">
        <w:rPr>
          <w:rFonts w:ascii="Calibri" w:hAnsi="Calibri"/>
        </w:rPr>
        <w:t xml:space="preserve"> </w:t>
      </w:r>
      <w:r w:rsidR="00915550" w:rsidRPr="7089E474">
        <w:rPr>
          <w:rFonts w:ascii="Calibri" w:hAnsi="Calibri"/>
        </w:rPr>
        <w:t xml:space="preserve">poddane </w:t>
      </w:r>
      <w:r w:rsidR="49595EB6" w:rsidRPr="7089E474">
        <w:rPr>
          <w:rFonts w:ascii="Calibri" w:hAnsi="Calibri"/>
        </w:rPr>
        <w:t xml:space="preserve">dodatkowej </w:t>
      </w:r>
      <w:r w:rsidR="00894031" w:rsidRPr="7089E474">
        <w:rPr>
          <w:rFonts w:cstheme="majorBidi"/>
        </w:rPr>
        <w:t>weryfikacji</w:t>
      </w:r>
      <w:r w:rsidR="00894031" w:rsidRPr="7089E474">
        <w:rPr>
          <w:rFonts w:ascii="Calibri" w:hAnsi="Calibri"/>
        </w:rPr>
        <w:t xml:space="preserve"> </w:t>
      </w:r>
      <w:r w:rsidR="00102C71" w:rsidRPr="7089E474">
        <w:rPr>
          <w:rFonts w:ascii="Calibri" w:hAnsi="Calibri"/>
        </w:rPr>
        <w:t xml:space="preserve">w środowisku doświadczalnym, zaprojektowanym i wykonanym w postaci </w:t>
      </w:r>
      <w:r w:rsidR="00116FFF" w:rsidRPr="7089E474">
        <w:rPr>
          <w:rFonts w:ascii="Calibri" w:hAnsi="Calibri"/>
        </w:rPr>
        <w:t>D</w:t>
      </w:r>
      <w:r w:rsidR="00102C71" w:rsidRPr="7089E474">
        <w:rPr>
          <w:rFonts w:ascii="Calibri" w:hAnsi="Calibri"/>
        </w:rPr>
        <w:t xml:space="preserve">emonstratora </w:t>
      </w:r>
      <w:r w:rsidR="000102F4" w:rsidRPr="7089E474">
        <w:rPr>
          <w:rFonts w:ascii="Calibri" w:hAnsi="Calibri"/>
        </w:rPr>
        <w:t>T</w:t>
      </w:r>
      <w:r w:rsidR="00102C71" w:rsidRPr="7089E474">
        <w:rPr>
          <w:rFonts w:ascii="Calibri" w:hAnsi="Calibri"/>
        </w:rPr>
        <w:t>echnologii</w:t>
      </w:r>
      <w:r w:rsidR="00915550" w:rsidRPr="7089E474">
        <w:rPr>
          <w:rFonts w:ascii="Calibri" w:hAnsi="Calibri"/>
        </w:rPr>
        <w:t xml:space="preserve"> – </w:t>
      </w:r>
      <w:r w:rsidR="00116FFF" w:rsidRPr="7089E474">
        <w:rPr>
          <w:rFonts w:ascii="Calibri" w:hAnsi="Calibri"/>
        </w:rPr>
        <w:t>jest</w:t>
      </w:r>
      <w:r w:rsidR="00915550" w:rsidRPr="7089E474">
        <w:rPr>
          <w:rFonts w:ascii="Calibri" w:hAnsi="Calibri"/>
        </w:rPr>
        <w:t xml:space="preserve"> skalowane i powtarzalne, czyli istnieje możliwość stosowania stworzonego w Przedsięwzięciu </w:t>
      </w:r>
      <w:r w:rsidR="014B37B7" w:rsidRPr="7089E474">
        <w:rPr>
          <w:rFonts w:ascii="Calibri" w:hAnsi="Calibri"/>
        </w:rPr>
        <w:t>Rozwiązania</w:t>
      </w:r>
      <w:r w:rsidR="00915550" w:rsidRPr="7089E474">
        <w:rPr>
          <w:rFonts w:ascii="Calibri" w:hAnsi="Calibri"/>
        </w:rPr>
        <w:t xml:space="preserve"> w </w:t>
      </w:r>
      <w:r w:rsidR="00116FFF" w:rsidRPr="7089E474">
        <w:rPr>
          <w:rFonts w:ascii="Calibri" w:hAnsi="Calibri"/>
        </w:rPr>
        <w:t xml:space="preserve">systemach </w:t>
      </w:r>
      <w:r w:rsidR="006026C0" w:rsidRPr="7089E474">
        <w:rPr>
          <w:rFonts w:ascii="Calibri" w:hAnsi="Calibri"/>
        </w:rPr>
        <w:t>elektro</w:t>
      </w:r>
      <w:r w:rsidR="00116FFF" w:rsidRPr="7089E474">
        <w:rPr>
          <w:rFonts w:ascii="Calibri" w:hAnsi="Calibri"/>
        </w:rPr>
        <w:t xml:space="preserve">ciepłowniczych </w:t>
      </w:r>
      <w:r w:rsidR="00915550" w:rsidRPr="7089E474">
        <w:rPr>
          <w:rFonts w:ascii="Calibri" w:hAnsi="Calibri"/>
        </w:rPr>
        <w:t xml:space="preserve">innych, niż objęty symulatorem i </w:t>
      </w:r>
      <w:r w:rsidR="00116FFF" w:rsidRPr="7089E474">
        <w:rPr>
          <w:rFonts w:ascii="Calibri" w:hAnsi="Calibri"/>
        </w:rPr>
        <w:t>D</w:t>
      </w:r>
      <w:r w:rsidR="00915550" w:rsidRPr="7089E474">
        <w:rPr>
          <w:rFonts w:ascii="Calibri" w:hAnsi="Calibri"/>
        </w:rPr>
        <w:t>emonstracją, bez dokonywania integralnych zmian</w:t>
      </w:r>
      <w:r w:rsidR="00116FFF" w:rsidRPr="7089E474">
        <w:rPr>
          <w:rFonts w:ascii="Calibri" w:hAnsi="Calibri"/>
        </w:rPr>
        <w:t xml:space="preserve"> w Rozwiązaniu</w:t>
      </w:r>
      <w:r w:rsidR="00915550" w:rsidRPr="7089E474">
        <w:rPr>
          <w:rFonts w:ascii="Calibri" w:hAnsi="Calibri"/>
        </w:rPr>
        <w:t>.</w:t>
      </w:r>
      <w:r w:rsidR="006C5606" w:rsidRPr="7089E474">
        <w:rPr>
          <w:rFonts w:ascii="Calibri" w:eastAsia="Calibri" w:hAnsi="Calibri" w:cs="Calibri"/>
        </w:rPr>
        <w:t xml:space="preserve"> Z tego też względu wymagania stawiane przed Rozwiązaniem wymuszają na Uczestnikach Przedsięwzięcia oderwanie się od szczególnych uwarunkowań </w:t>
      </w:r>
      <w:r w:rsidR="008E318B" w:rsidRPr="7089E474">
        <w:rPr>
          <w:rFonts w:ascii="Calibri" w:eastAsia="Calibri" w:hAnsi="Calibri" w:cs="Calibri"/>
        </w:rPr>
        <w:t>Systemu</w:t>
      </w:r>
      <w:r w:rsidR="006C5606" w:rsidRPr="7089E474">
        <w:rPr>
          <w:rFonts w:ascii="Calibri" w:eastAsia="Calibri" w:hAnsi="Calibri" w:cs="Calibri"/>
        </w:rPr>
        <w:t xml:space="preserve"> Demonstracyjne</w:t>
      </w:r>
      <w:r w:rsidR="008E318B" w:rsidRPr="7089E474">
        <w:rPr>
          <w:rFonts w:ascii="Calibri" w:eastAsia="Calibri" w:hAnsi="Calibri" w:cs="Calibri"/>
        </w:rPr>
        <w:t>go</w:t>
      </w:r>
      <w:r w:rsidR="006C5606" w:rsidRPr="7089E474">
        <w:rPr>
          <w:rFonts w:ascii="Calibri" w:eastAsia="Calibri" w:hAnsi="Calibri" w:cs="Calibri"/>
        </w:rPr>
        <w:t>, w celu zapewnienia, że Rozwiązanie może być zastosowane również w innych uwarunkowaniach lokalnych.</w:t>
      </w:r>
    </w:p>
    <w:p w14:paraId="499612F6" w14:textId="746D85AA" w:rsidR="00EC78C2" w:rsidRPr="00D94FA2" w:rsidRDefault="009155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D94FA2">
        <w:t>[</w:t>
      </w:r>
      <w:r w:rsidRPr="00D94FA2">
        <w:rPr>
          <w:b/>
        </w:rPr>
        <w:t>Oznaczenie CPV</w:t>
      </w:r>
      <w:r w:rsidRPr="00D94FA2">
        <w:t xml:space="preserve">] </w:t>
      </w:r>
      <w:r w:rsidR="00EF5199" w:rsidRPr="00D94FA2">
        <w:t>Główny p</w:t>
      </w:r>
      <w:r w:rsidR="009B386B" w:rsidRPr="00D94FA2">
        <w:t>rzedmiot zamówienia odpowiada następującym kodom CPV:</w:t>
      </w:r>
      <w:bookmarkStart w:id="39" w:name="_Hlk53778478"/>
      <w:bookmarkStart w:id="40" w:name="_Hlk53778492"/>
      <w:bookmarkEnd w:id="39"/>
    </w:p>
    <w:p w14:paraId="76DFBE84" w14:textId="5C2DDD9F" w:rsidR="009B386B" w:rsidRPr="00D94FA2" w:rsidRDefault="00373D6A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73120000-9</w:t>
      </w:r>
      <w:r w:rsidR="009B386B" w:rsidRPr="00D94FA2">
        <w:t xml:space="preserve">: </w:t>
      </w:r>
      <w:r w:rsidRPr="00D94FA2">
        <w:t>Usługi eksperymentalno-rozwojowe</w:t>
      </w:r>
      <w:r w:rsidR="009B386B" w:rsidRPr="00D94FA2">
        <w:t>,</w:t>
      </w:r>
    </w:p>
    <w:p w14:paraId="3FCE354F" w14:textId="7129736F" w:rsidR="009B386B" w:rsidRPr="00D94FA2" w:rsidRDefault="009B386B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73300000-5: Projekt i realizacja badań oraz rozwój,</w:t>
      </w:r>
    </w:p>
    <w:p w14:paraId="70A8A3E2" w14:textId="28E77B87" w:rsidR="009B386B" w:rsidRPr="00D94FA2" w:rsidRDefault="009B386B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73420000-2: Studium przedwykonalności i demonstracja technologiczna</w:t>
      </w:r>
      <w:r w:rsidR="00EF5199" w:rsidRPr="00D94FA2">
        <w:t>,</w:t>
      </w:r>
    </w:p>
    <w:p w14:paraId="1E769C1C" w14:textId="685AE31D" w:rsidR="009B386B" w:rsidRPr="00D94FA2" w:rsidRDefault="009B386B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 w:rsidRPr="00D94FA2">
        <w:t>73430000-5: Testy i ocena</w:t>
      </w:r>
      <w:r w:rsidR="00EF5199" w:rsidRPr="00D94FA2">
        <w:t>.</w:t>
      </w:r>
    </w:p>
    <w:bookmarkEnd w:id="40"/>
    <w:p w14:paraId="275C2C31" w14:textId="5F554B0E" w:rsidR="004D2F9B" w:rsidRPr="00D94FA2" w:rsidRDefault="009155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ascii="Calibri" w:hAnsi="Calibri"/>
        </w:rPr>
      </w:pPr>
      <w:r w:rsidRPr="7089E474">
        <w:rPr>
          <w:rFonts w:ascii="Calibri" w:hAnsi="Calibri"/>
        </w:rPr>
        <w:t>[</w:t>
      </w:r>
      <w:r w:rsidRPr="7089E474">
        <w:rPr>
          <w:rFonts w:ascii="Calibri" w:hAnsi="Calibri"/>
          <w:b/>
          <w:bCs/>
        </w:rPr>
        <w:t>Komponenty</w:t>
      </w:r>
      <w:r w:rsidRPr="7089E474">
        <w:rPr>
          <w:rFonts w:ascii="Calibri" w:hAnsi="Calibri"/>
        </w:rPr>
        <w:t xml:space="preserve">] W oparciu o informacje z przeprowadzonego dialogu technicznego NCBR ustalił, że zasadniczym efektem prac Uczestników Przedsięwzięcia powinny być innowacje procesowe które, pomimo wysokiej wartości dodanej dla sektora, całej gospodarki i społeczeństwa, mają </w:t>
      </w:r>
      <w:r w:rsidR="00D4267E" w:rsidRPr="7089E474">
        <w:rPr>
          <w:rFonts w:ascii="Calibri" w:hAnsi="Calibri"/>
        </w:rPr>
        <w:t xml:space="preserve">zasadniczo </w:t>
      </w:r>
      <w:r w:rsidRPr="7089E474">
        <w:rPr>
          <w:rFonts w:ascii="Calibri" w:hAnsi="Calibri"/>
        </w:rPr>
        <w:t>postać idei</w:t>
      </w:r>
      <w:r w:rsidR="48875143" w:rsidRPr="7089E474">
        <w:rPr>
          <w:rFonts w:ascii="Calibri" w:hAnsi="Calibri"/>
        </w:rPr>
        <w:t xml:space="preserve"> (koncepcji)</w:t>
      </w:r>
      <w:r w:rsidR="00116FFF" w:rsidRPr="7089E474">
        <w:rPr>
          <w:rFonts w:ascii="Calibri" w:hAnsi="Calibri"/>
        </w:rPr>
        <w:t xml:space="preserve"> lub Know-how</w:t>
      </w:r>
      <w:r w:rsidRPr="7089E474">
        <w:rPr>
          <w:rFonts w:ascii="Calibri" w:hAnsi="Calibri"/>
        </w:rPr>
        <w:t xml:space="preserve"> i zasadniczo nie podlegają ochronie w innej formie niż tajemnica przedsiębiorstwa.</w:t>
      </w:r>
      <w:r w:rsidR="00FC6BEA" w:rsidRPr="7089E474">
        <w:rPr>
          <w:rFonts w:ascii="Calibri" w:hAnsi="Calibri"/>
        </w:rPr>
        <w:t xml:space="preserve"> Jednocześnie możliwe jest, że elementami pomocniczymi Rozwiązania będą innowacje produktowe i usługowe, które będą przejawiać </w:t>
      </w:r>
      <w:r w:rsidR="00D52412" w:rsidRPr="7089E474">
        <w:rPr>
          <w:rFonts w:ascii="Calibri" w:hAnsi="Calibri"/>
        </w:rPr>
        <w:t xml:space="preserve">tzw. </w:t>
      </w:r>
      <w:r w:rsidR="00FC6BEA" w:rsidRPr="7089E474">
        <w:rPr>
          <w:rFonts w:ascii="Calibri" w:hAnsi="Calibri"/>
        </w:rPr>
        <w:t>zdolność patentową</w:t>
      </w:r>
      <w:r w:rsidR="00116FFF" w:rsidRPr="7089E474">
        <w:rPr>
          <w:rFonts w:ascii="Calibri" w:hAnsi="Calibri"/>
        </w:rPr>
        <w:t xml:space="preserve"> </w:t>
      </w:r>
      <w:r w:rsidR="0082368B" w:rsidRPr="7089E474">
        <w:rPr>
          <w:rFonts w:ascii="Calibri" w:eastAsia="Calibri" w:hAnsi="Calibri" w:cs="Calibri"/>
        </w:rPr>
        <w:t>(lub ochronną)</w:t>
      </w:r>
      <w:r w:rsidR="00116FFF" w:rsidRPr="7089E474">
        <w:rPr>
          <w:rFonts w:ascii="Calibri" w:eastAsia="Calibri" w:hAnsi="Calibri" w:cs="Calibri"/>
        </w:rPr>
        <w:t xml:space="preserve"> </w:t>
      </w:r>
      <w:r w:rsidR="00116FFF" w:rsidRPr="7089E474">
        <w:rPr>
          <w:rFonts w:ascii="Calibri" w:hAnsi="Calibri"/>
        </w:rPr>
        <w:t>lub stanowić szczególny rodzaj utworów</w:t>
      </w:r>
      <w:r w:rsidR="006C5606" w:rsidRPr="7089E474">
        <w:rPr>
          <w:rFonts w:ascii="Calibri" w:eastAsia="Calibri" w:hAnsi="Calibri" w:cs="Calibri"/>
        </w:rPr>
        <w:t xml:space="preserve">, choć w oparciu o informacje wynikające z dialogu technicznego wynika, że elementy </w:t>
      </w:r>
      <w:r w:rsidR="00106EDB" w:rsidRPr="7089E474">
        <w:rPr>
          <w:rFonts w:ascii="Calibri" w:eastAsia="Calibri" w:hAnsi="Calibri" w:cs="Calibri"/>
        </w:rPr>
        <w:t xml:space="preserve">podlegające ochronie w formie innej niż Know-how </w:t>
      </w:r>
      <w:r w:rsidR="006C5606" w:rsidRPr="7089E474">
        <w:rPr>
          <w:rFonts w:ascii="Calibri" w:eastAsia="Calibri" w:hAnsi="Calibri" w:cs="Calibri"/>
        </w:rPr>
        <w:t xml:space="preserve">prawdopodobnie będą mieć charakter </w:t>
      </w:r>
      <w:r w:rsidR="00106EDB" w:rsidRPr="7089E474">
        <w:rPr>
          <w:rFonts w:ascii="Calibri" w:eastAsia="Calibri" w:hAnsi="Calibri" w:cs="Calibri"/>
        </w:rPr>
        <w:t>mniejszościowy</w:t>
      </w:r>
      <w:r w:rsidR="006C5606" w:rsidRPr="7089E474">
        <w:rPr>
          <w:rFonts w:ascii="Calibri" w:eastAsia="Calibri" w:hAnsi="Calibri" w:cs="Calibri"/>
        </w:rPr>
        <w:t xml:space="preserve"> lub w ogóle nie wystąpią</w:t>
      </w:r>
      <w:r w:rsidR="00FC6BEA" w:rsidRPr="7089E474">
        <w:rPr>
          <w:rFonts w:ascii="Calibri" w:hAnsi="Calibri"/>
        </w:rPr>
        <w:t xml:space="preserve">. </w:t>
      </w:r>
      <w:r w:rsidR="004D2F9B" w:rsidRPr="7089E474">
        <w:rPr>
          <w:rFonts w:ascii="Calibri" w:hAnsi="Calibri"/>
        </w:rPr>
        <w:t>Z tego względu:</w:t>
      </w:r>
    </w:p>
    <w:p w14:paraId="31251D61" w14:textId="160F1D4E" w:rsidR="00FC6BEA" w:rsidRPr="00D94FA2" w:rsidRDefault="004D2F9B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d</w:t>
      </w:r>
      <w:r w:rsidR="00FC6BEA" w:rsidRPr="00D94FA2">
        <w:rPr>
          <w:rFonts w:ascii="Calibri" w:hAnsi="Calibri"/>
        </w:rPr>
        <w:t xml:space="preserve">la </w:t>
      </w:r>
      <w:r w:rsidR="00116FFF" w:rsidRPr="00D94FA2">
        <w:rPr>
          <w:rFonts w:ascii="Calibri" w:hAnsi="Calibri"/>
        </w:rPr>
        <w:t>zapewnienia</w:t>
      </w:r>
      <w:r w:rsidR="00FC6BEA" w:rsidRPr="00D94FA2">
        <w:rPr>
          <w:rFonts w:ascii="Calibri" w:hAnsi="Calibri"/>
        </w:rPr>
        <w:t xml:space="preserve"> przejrzystości zasad mających zastosowanie do Wyników Prac B+R</w:t>
      </w:r>
      <w:r w:rsidR="0062670F" w:rsidRPr="00D94FA2">
        <w:rPr>
          <w:rFonts w:ascii="Calibri" w:hAnsi="Calibri"/>
        </w:rPr>
        <w:t xml:space="preserve"> </w:t>
      </w:r>
      <w:r w:rsidR="007C5625" w:rsidRPr="00D94FA2">
        <w:rPr>
          <w:rFonts w:ascii="Calibri" w:hAnsi="Calibri"/>
        </w:rPr>
        <w:t>oraz wynagrodzenia</w:t>
      </w:r>
      <w:r w:rsidR="00116FFF" w:rsidRPr="00D94FA2">
        <w:rPr>
          <w:rFonts w:ascii="Calibri" w:hAnsi="Calibri"/>
        </w:rPr>
        <w:t>, NCBR</w:t>
      </w:r>
      <w:r w:rsidR="007C5625" w:rsidRPr="00D94FA2">
        <w:rPr>
          <w:rFonts w:ascii="Calibri" w:hAnsi="Calibri"/>
        </w:rPr>
        <w:t xml:space="preserve"> </w:t>
      </w:r>
      <w:r w:rsidR="0062670F" w:rsidRPr="00D94FA2">
        <w:rPr>
          <w:rFonts w:ascii="Calibri" w:hAnsi="Calibri"/>
        </w:rPr>
        <w:t>wyróżnia w przedmiocie zamówienia dwie jego części:</w:t>
      </w:r>
    </w:p>
    <w:p w14:paraId="1AE8738D" w14:textId="100F0DAA" w:rsidR="0062670F" w:rsidRPr="00D94FA2" w:rsidRDefault="00D52412" w:rsidP="003F7FC0">
      <w:pPr>
        <w:pStyle w:val="Akapitzlist"/>
        <w:numPr>
          <w:ilvl w:val="2"/>
          <w:numId w:val="33"/>
        </w:numPr>
        <w:spacing w:after="0"/>
        <w:ind w:left="1276" w:hanging="283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obowiązkowy przedmiot </w:t>
      </w:r>
      <w:r w:rsidR="007959CE" w:rsidRPr="7089E474">
        <w:rPr>
          <w:rFonts w:ascii="Calibri" w:eastAsia="Calibri" w:hAnsi="Calibri" w:cs="Calibri"/>
        </w:rPr>
        <w:t>W</w:t>
      </w:r>
      <w:r w:rsidRPr="7089E474">
        <w:rPr>
          <w:rFonts w:ascii="Calibri" w:eastAsia="Calibri" w:hAnsi="Calibri" w:cs="Calibri"/>
        </w:rPr>
        <w:t>niosków (</w:t>
      </w:r>
      <w:r w:rsidR="007959CE" w:rsidRPr="7089E474">
        <w:rPr>
          <w:rFonts w:ascii="Calibri" w:eastAsia="Calibri" w:hAnsi="Calibri" w:cs="Calibri"/>
        </w:rPr>
        <w:t>O</w:t>
      </w:r>
      <w:r w:rsidRPr="7089E474">
        <w:rPr>
          <w:rFonts w:ascii="Calibri" w:eastAsia="Calibri" w:hAnsi="Calibri" w:cs="Calibri"/>
        </w:rPr>
        <w:t>fert</w:t>
      </w:r>
      <w:r w:rsidRPr="7089E474">
        <w:rPr>
          <w:rFonts w:ascii="Calibri" w:hAnsi="Calibri"/>
        </w:rPr>
        <w:t xml:space="preserve">) Uczestników Przedsięwzięcia: </w:t>
      </w:r>
      <w:r w:rsidR="0062670F" w:rsidRPr="7089E474">
        <w:rPr>
          <w:rFonts w:ascii="Calibri" w:hAnsi="Calibri"/>
        </w:rPr>
        <w:t xml:space="preserve">Komponent Procesowy, czyli elementy Rozwiązania stanowiące </w:t>
      </w:r>
      <w:r w:rsidR="00116FFF" w:rsidRPr="7089E474">
        <w:rPr>
          <w:rFonts w:ascii="Calibri" w:hAnsi="Calibri"/>
        </w:rPr>
        <w:t xml:space="preserve">co najmniej </w:t>
      </w:r>
      <w:r w:rsidR="0062670F" w:rsidRPr="7089E474">
        <w:rPr>
          <w:rFonts w:ascii="Calibri" w:hAnsi="Calibri"/>
        </w:rPr>
        <w:t>innowację procesową odpowiadającą na Wymagania Obligatoryjne</w:t>
      </w:r>
      <w:r w:rsidR="005251B6" w:rsidRPr="7089E474">
        <w:rPr>
          <w:rFonts w:ascii="Calibri" w:hAnsi="Calibri"/>
        </w:rPr>
        <w:t xml:space="preserve">, obejmujący co najmniej </w:t>
      </w:r>
      <w:r w:rsidR="34FF4069">
        <w:t>„</w:t>
      </w:r>
      <w:r w:rsidR="005251B6" w:rsidRPr="7089E474">
        <w:rPr>
          <w:rFonts w:ascii="Calibri" w:hAnsi="Calibri"/>
        </w:rPr>
        <w:t xml:space="preserve">Rekomendację </w:t>
      </w:r>
      <w:r w:rsidR="00464620" w:rsidRPr="7089E474">
        <w:rPr>
          <w:rFonts w:ascii="Calibri" w:hAnsi="Calibri"/>
        </w:rPr>
        <w:t xml:space="preserve">Wykonawcy – dobre praktyki transformacji </w:t>
      </w:r>
      <w:r w:rsidR="001E0A08" w:rsidRPr="7089E474">
        <w:rPr>
          <w:rFonts w:ascii="Calibri" w:hAnsi="Calibri"/>
        </w:rPr>
        <w:t>systemu elektrociepło</w:t>
      </w:r>
      <w:r w:rsidR="00464620" w:rsidRPr="7089E474">
        <w:rPr>
          <w:rFonts w:ascii="Calibri" w:hAnsi="Calibri"/>
        </w:rPr>
        <w:t>wniczego w kierunku OZE</w:t>
      </w:r>
      <w:r w:rsidR="41C6ABAB" w:rsidRPr="7089E474">
        <w:rPr>
          <w:rFonts w:ascii="Calibri" w:hAnsi="Calibri"/>
        </w:rPr>
        <w:t>”</w:t>
      </w:r>
      <w:r w:rsidR="00116FFF" w:rsidRPr="7089E474">
        <w:rPr>
          <w:rFonts w:ascii="Calibri" w:hAnsi="Calibri"/>
        </w:rPr>
        <w:t>;</w:t>
      </w:r>
      <w:r w:rsidR="007C5625" w:rsidRPr="7089E474">
        <w:rPr>
          <w:rFonts w:ascii="Calibri" w:hAnsi="Calibri"/>
        </w:rPr>
        <w:t xml:space="preserve"> </w:t>
      </w:r>
      <w:bookmarkStart w:id="41" w:name="_Hlk69220867"/>
      <w:r w:rsidR="007C5625" w:rsidRPr="7089E474">
        <w:rPr>
          <w:rFonts w:ascii="Calibri" w:hAnsi="Calibri"/>
        </w:rPr>
        <w:t xml:space="preserve">NCBR przyjmuje, że w oparciu </w:t>
      </w:r>
      <w:r w:rsidR="00116FFF" w:rsidRPr="7089E474">
        <w:rPr>
          <w:rFonts w:ascii="Calibri" w:hAnsi="Calibri"/>
        </w:rPr>
        <w:t>wyłącznie</w:t>
      </w:r>
      <w:r w:rsidR="007C5625" w:rsidRPr="7089E474">
        <w:rPr>
          <w:rFonts w:ascii="Calibri" w:hAnsi="Calibri"/>
        </w:rPr>
        <w:t xml:space="preserve"> o elementy Rozwiązania wchodzące w skład Komponentu Procesowego </w:t>
      </w:r>
      <w:r w:rsidR="00D26423" w:rsidRPr="7089E474">
        <w:rPr>
          <w:rFonts w:ascii="Calibri" w:hAnsi="Calibri"/>
        </w:rPr>
        <w:t>Uczestnicy Przedsięwzięcia</w:t>
      </w:r>
      <w:r w:rsidR="007C5625" w:rsidRPr="7089E474">
        <w:rPr>
          <w:rFonts w:ascii="Calibri" w:hAnsi="Calibri"/>
        </w:rPr>
        <w:t xml:space="preserve"> są zdolni spełnić Wymagania Konkursowe</w:t>
      </w:r>
      <w:r w:rsidR="00A12C19" w:rsidRPr="7089E474">
        <w:rPr>
          <w:rFonts w:ascii="Calibri" w:hAnsi="Calibri"/>
        </w:rPr>
        <w:t xml:space="preserve"> i</w:t>
      </w:r>
      <w:r w:rsidR="007C5625" w:rsidRPr="7089E474">
        <w:rPr>
          <w:rFonts w:ascii="Calibri" w:hAnsi="Calibri"/>
        </w:rPr>
        <w:t xml:space="preserve"> Jakościowe bez konieczności </w:t>
      </w:r>
      <w:r w:rsidR="00BE2E74" w:rsidRPr="7089E474">
        <w:rPr>
          <w:rFonts w:ascii="Calibri" w:hAnsi="Calibri"/>
        </w:rPr>
        <w:t>tworzenia</w:t>
      </w:r>
      <w:r w:rsidR="007C5625" w:rsidRPr="7089E474">
        <w:rPr>
          <w:rFonts w:ascii="Calibri" w:hAnsi="Calibri"/>
        </w:rPr>
        <w:t xml:space="preserve"> Komponentu Technologicznego, </w:t>
      </w:r>
      <w:r w:rsidR="0062670F" w:rsidRPr="7089E474">
        <w:rPr>
          <w:rFonts w:ascii="Calibri" w:hAnsi="Calibri"/>
        </w:rPr>
        <w:t>oraz</w:t>
      </w:r>
      <w:bookmarkEnd w:id="41"/>
    </w:p>
    <w:p w14:paraId="6B85A1E1" w14:textId="43EF706F" w:rsidR="0062670F" w:rsidRPr="00D94FA2" w:rsidRDefault="00D52412" w:rsidP="003F7FC0">
      <w:pPr>
        <w:pStyle w:val="Akapitzlist"/>
        <w:numPr>
          <w:ilvl w:val="2"/>
          <w:numId w:val="33"/>
        </w:numPr>
        <w:spacing w:after="0"/>
        <w:ind w:left="1276" w:hanging="283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fakultatywny przedmiot </w:t>
      </w:r>
      <w:r w:rsidR="007959CE" w:rsidRPr="7089E474">
        <w:rPr>
          <w:rFonts w:ascii="Calibri" w:eastAsia="Calibri" w:hAnsi="Calibri" w:cs="Calibri"/>
        </w:rPr>
        <w:t>W</w:t>
      </w:r>
      <w:r w:rsidRPr="7089E474">
        <w:rPr>
          <w:rFonts w:ascii="Calibri" w:eastAsia="Calibri" w:hAnsi="Calibri" w:cs="Calibri"/>
        </w:rPr>
        <w:t>niosków (</w:t>
      </w:r>
      <w:r w:rsidR="007959CE" w:rsidRPr="7089E474">
        <w:rPr>
          <w:rFonts w:ascii="Calibri" w:eastAsia="Calibri" w:hAnsi="Calibri" w:cs="Calibri"/>
        </w:rPr>
        <w:t>O</w:t>
      </w:r>
      <w:r w:rsidRPr="7089E474">
        <w:rPr>
          <w:rFonts w:ascii="Calibri" w:eastAsia="Calibri" w:hAnsi="Calibri" w:cs="Calibri"/>
        </w:rPr>
        <w:t>fert</w:t>
      </w:r>
      <w:r w:rsidRPr="7089E474">
        <w:rPr>
          <w:rFonts w:ascii="Calibri" w:hAnsi="Calibri"/>
        </w:rPr>
        <w:t xml:space="preserve">) Uczestników Przedsięwzięcia: </w:t>
      </w:r>
      <w:r w:rsidR="0062670F" w:rsidRPr="7089E474">
        <w:rPr>
          <w:rFonts w:ascii="Calibri" w:hAnsi="Calibri"/>
        </w:rPr>
        <w:t>Komponent Technologiczny, czyli elementy Rozwiązania stanowiące innowacje produktowe lub usługowe</w:t>
      </w:r>
      <w:r w:rsidRPr="7089E474">
        <w:rPr>
          <w:rFonts w:ascii="Calibri" w:hAnsi="Calibri"/>
        </w:rPr>
        <w:t xml:space="preserve">, </w:t>
      </w:r>
      <w:r w:rsidR="0062670F" w:rsidRPr="7089E474">
        <w:rPr>
          <w:rFonts w:ascii="Calibri" w:hAnsi="Calibri"/>
        </w:rPr>
        <w:t>uzupełniające innowacj</w:t>
      </w:r>
      <w:r w:rsidR="798689DC" w:rsidRPr="7089E474">
        <w:rPr>
          <w:rFonts w:ascii="Calibri" w:hAnsi="Calibri"/>
        </w:rPr>
        <w:t>ę</w:t>
      </w:r>
      <w:r w:rsidR="0062670F" w:rsidRPr="7089E474">
        <w:rPr>
          <w:rFonts w:ascii="Calibri" w:hAnsi="Calibri"/>
        </w:rPr>
        <w:t xml:space="preserve"> procesową wchodzącą w skład Komponentu Procesowego w celu </w:t>
      </w:r>
      <w:r w:rsidR="00BE2E74" w:rsidRPr="7089E474">
        <w:rPr>
          <w:rFonts w:ascii="Calibri" w:hAnsi="Calibri"/>
        </w:rPr>
        <w:t>zapewnienia wyższego stopnia</w:t>
      </w:r>
      <w:r w:rsidR="0062670F" w:rsidRPr="7089E474">
        <w:rPr>
          <w:rFonts w:ascii="Calibri" w:hAnsi="Calibri"/>
        </w:rPr>
        <w:t xml:space="preserve"> realizacji Wymagań Konkursowych</w:t>
      </w:r>
      <w:r w:rsidR="00A12C19" w:rsidRPr="7089E474">
        <w:rPr>
          <w:rFonts w:ascii="Calibri" w:hAnsi="Calibri"/>
        </w:rPr>
        <w:t xml:space="preserve"> i</w:t>
      </w:r>
      <w:r w:rsidR="0062670F" w:rsidRPr="7089E474">
        <w:rPr>
          <w:rFonts w:ascii="Calibri" w:hAnsi="Calibri"/>
        </w:rPr>
        <w:t xml:space="preserve"> Jakościowych</w:t>
      </w:r>
      <w:r w:rsidR="71662854" w:rsidRPr="7089E474">
        <w:rPr>
          <w:rFonts w:ascii="Calibri" w:hAnsi="Calibri"/>
        </w:rPr>
        <w:t>,</w:t>
      </w:r>
      <w:r w:rsidR="0062670F" w:rsidRPr="7089E474">
        <w:rPr>
          <w:rFonts w:ascii="Calibri" w:hAnsi="Calibri"/>
        </w:rPr>
        <w:t xml:space="preserve"> </w:t>
      </w:r>
      <w:r w:rsidRPr="7089E474">
        <w:rPr>
          <w:rFonts w:ascii="Calibri" w:hAnsi="Calibri"/>
        </w:rPr>
        <w:t>stanowiące przedmiot ochrony prawami wyłącznymi</w:t>
      </w:r>
      <w:r w:rsidR="00A0545D" w:rsidRPr="7089E474">
        <w:rPr>
          <w:rFonts w:ascii="Calibri" w:hAnsi="Calibri"/>
        </w:rPr>
        <w:t>, w szczególności</w:t>
      </w:r>
      <w:r w:rsidRPr="7089E474">
        <w:rPr>
          <w:rFonts w:ascii="Calibri" w:hAnsi="Calibri"/>
        </w:rPr>
        <w:t xml:space="preserve"> na podstawie Ustawy PWP lub jako program</w:t>
      </w:r>
      <w:r w:rsidR="00BE2E74" w:rsidRPr="7089E474">
        <w:rPr>
          <w:rFonts w:ascii="Calibri" w:hAnsi="Calibri"/>
        </w:rPr>
        <w:t>y</w:t>
      </w:r>
      <w:r w:rsidRPr="7089E474">
        <w:rPr>
          <w:rFonts w:ascii="Calibri" w:hAnsi="Calibri"/>
        </w:rPr>
        <w:t xml:space="preserve"> komputerowe. W skład Komponentu Technologicznego nie mogą wchodzić Wyniki Prac B+R stanowiące </w:t>
      </w:r>
      <w:r w:rsidR="00D26423" w:rsidRPr="7089E474">
        <w:rPr>
          <w:rFonts w:ascii="Calibri" w:hAnsi="Calibri"/>
        </w:rPr>
        <w:t>innowacje procesowe</w:t>
      </w:r>
      <w:r w:rsidR="293A77E5" w:rsidRPr="7089E474">
        <w:rPr>
          <w:rFonts w:ascii="Calibri" w:hAnsi="Calibri"/>
        </w:rPr>
        <w:t>,</w:t>
      </w:r>
      <w:r w:rsidR="00D26423" w:rsidRPr="7089E474">
        <w:rPr>
          <w:rFonts w:ascii="Calibri" w:hAnsi="Calibri"/>
        </w:rPr>
        <w:t xml:space="preserve"> ani treści tworząc</w:t>
      </w:r>
      <w:r w:rsidR="52F69833" w:rsidRPr="7089E474">
        <w:rPr>
          <w:rFonts w:ascii="Calibri" w:hAnsi="Calibri"/>
        </w:rPr>
        <w:t>e</w:t>
      </w:r>
      <w:r w:rsidR="00D26423" w:rsidRPr="7089E474">
        <w:rPr>
          <w:rFonts w:ascii="Calibri" w:hAnsi="Calibri"/>
        </w:rPr>
        <w:t xml:space="preserve"> elementy wskazanej w Załączniku nr 4 do Regulaminu </w:t>
      </w:r>
      <w:r w:rsidR="094F4E92">
        <w:t>„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>wniczego w kierunku OZE</w:t>
      </w:r>
      <w:r w:rsidR="24C195E1">
        <w:t>”</w:t>
      </w:r>
      <w:r w:rsidR="004D2F9B" w:rsidRPr="7089E474">
        <w:rPr>
          <w:rFonts w:ascii="Calibri" w:hAnsi="Calibri"/>
        </w:rPr>
        <w:t>;</w:t>
      </w:r>
    </w:p>
    <w:p w14:paraId="2EB9ADBB" w14:textId="53B934C7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7089E474">
        <w:rPr>
          <w:rFonts w:ascii="Calibri" w:hAnsi="Calibri"/>
        </w:rPr>
        <w:t xml:space="preserve">przypisanie danego elementu Rozwiązania do Komponentu Procesowego albo Komponentu Technologicznego jest dokonywane przez Wykonawcę, w </w:t>
      </w:r>
      <w:r w:rsidR="08FBB328" w:rsidRPr="7089E474">
        <w:rPr>
          <w:rFonts w:ascii="Calibri" w:hAnsi="Calibri"/>
        </w:rPr>
        <w:t>formie deklaracji zawartej we</w:t>
      </w:r>
      <w:r w:rsidRPr="7089E474">
        <w:rPr>
          <w:rFonts w:ascii="Calibri" w:hAnsi="Calibri"/>
        </w:rPr>
        <w:t xml:space="preserve"> Wniosku, wedle jego oceny, lecz ze skutkami określonymi w dokumentacji Przedsięwzięcia;</w:t>
      </w:r>
    </w:p>
    <w:p w14:paraId="774BF154" w14:textId="26AFB3A8" w:rsidR="007C5625" w:rsidRPr="00D94FA2" w:rsidRDefault="006C5606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C9470A">
        <w:rPr>
          <w:rFonts w:ascii="Calibri" w:eastAsia="Calibri" w:hAnsi="Calibri" w:cs="Calibri"/>
        </w:rPr>
        <w:t xml:space="preserve">każdy </w:t>
      </w:r>
      <w:r w:rsidR="00272E9F" w:rsidRPr="00C9470A">
        <w:rPr>
          <w:rFonts w:ascii="Calibri" w:eastAsia="Calibri" w:hAnsi="Calibri" w:cs="Calibri"/>
        </w:rPr>
        <w:t>W</w:t>
      </w:r>
      <w:r w:rsidR="007C5625" w:rsidRPr="00C9470A">
        <w:rPr>
          <w:rFonts w:ascii="Calibri" w:eastAsia="Calibri" w:hAnsi="Calibri" w:cs="Calibri"/>
        </w:rPr>
        <w:t>niosek</w:t>
      </w:r>
      <w:r w:rsidR="007C5625" w:rsidRPr="00D94FA2">
        <w:rPr>
          <w:rFonts w:ascii="Calibri" w:hAnsi="Calibri"/>
        </w:rPr>
        <w:t xml:space="preserve"> musi zawierać Rozwiązanie w zakresie obejmującym co najmniej Komponent Procesowy;</w:t>
      </w:r>
    </w:p>
    <w:p w14:paraId="3FF2541C" w14:textId="032AAA10" w:rsidR="00350D56" w:rsidRPr="00D94FA2" w:rsidRDefault="00350D56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7089E474">
        <w:rPr>
          <w:rFonts w:ascii="Calibri" w:hAnsi="Calibri"/>
        </w:rPr>
        <w:t>jeśli Wykonawca nie przypisał elementu Rozwiązania do zakresu Komponentu Technologicznego</w:t>
      </w:r>
      <w:r w:rsidR="002740D7" w:rsidRPr="7089E474">
        <w:rPr>
          <w:rFonts w:ascii="Calibri" w:hAnsi="Calibri"/>
        </w:rPr>
        <w:t xml:space="preserve"> w ramach Wniosku</w:t>
      </w:r>
      <w:r w:rsidRPr="7089E474">
        <w:rPr>
          <w:rFonts w:ascii="Calibri" w:hAnsi="Calibri"/>
        </w:rPr>
        <w:t xml:space="preserve">, przyjmuje się, że </w:t>
      </w:r>
      <w:r w:rsidR="002740D7" w:rsidRPr="7089E474">
        <w:rPr>
          <w:rFonts w:ascii="Calibri" w:hAnsi="Calibri"/>
        </w:rPr>
        <w:t xml:space="preserve">w danym zakresie Wyniki Prac B+R </w:t>
      </w:r>
      <w:r w:rsidRPr="7089E474">
        <w:rPr>
          <w:rFonts w:ascii="Calibri" w:hAnsi="Calibri"/>
        </w:rPr>
        <w:t>są zawsze przypisane do Komponentu Procesowego</w:t>
      </w:r>
      <w:r w:rsidR="002740D7" w:rsidRPr="7089E474">
        <w:rPr>
          <w:rFonts w:ascii="Calibri" w:hAnsi="Calibri"/>
        </w:rPr>
        <w:t>, z</w:t>
      </w:r>
      <w:r w:rsidR="00381B80" w:rsidRPr="7089E474">
        <w:rPr>
          <w:rFonts w:ascii="Calibri" w:hAnsi="Calibri"/>
        </w:rPr>
        <w:t>e</w:t>
      </w:r>
      <w:r w:rsidR="002740D7" w:rsidRPr="7089E474">
        <w:rPr>
          <w:rFonts w:ascii="Calibri" w:hAnsi="Calibri"/>
        </w:rPr>
        <w:t xml:space="preserve"> wszelkimi skutkami </w:t>
      </w:r>
      <w:r w:rsidR="5DA9BA63" w:rsidRPr="7089E474">
        <w:rPr>
          <w:rFonts w:ascii="Calibri" w:hAnsi="Calibri"/>
        </w:rPr>
        <w:t>tego przypisania</w:t>
      </w:r>
      <w:r w:rsidR="00106EDB" w:rsidRPr="7089E474">
        <w:rPr>
          <w:rFonts w:ascii="Calibri" w:eastAsia="Calibri" w:hAnsi="Calibri" w:cs="Calibri"/>
        </w:rPr>
        <w:t>. Dla usunięcia ewentualnych wątpliwości: elementy Rozwiązania posiadające tzw. zdolność patentową (lub ochronną) lub stanowiące szczególny rodzaj utworów mogą być przypisane przez Wnioskodawcę do Komponentu Procesowego</w:t>
      </w:r>
      <w:r w:rsidRPr="7089E474">
        <w:rPr>
          <w:rFonts w:ascii="Calibri" w:hAnsi="Calibri"/>
        </w:rPr>
        <w:t>;</w:t>
      </w:r>
    </w:p>
    <w:p w14:paraId="7D7CAFF6" w14:textId="276D5807" w:rsidR="004D2F9B" w:rsidRPr="00A92AD4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s</w:t>
      </w:r>
      <w:r w:rsidR="004D2F9B" w:rsidRPr="00D94FA2">
        <w:rPr>
          <w:rFonts w:ascii="Calibri" w:hAnsi="Calibri"/>
        </w:rPr>
        <w:t xml:space="preserve">tworzenie Komponentu Technologicznego jest fakultatywne co oznacza, że każdy Uczestnik Przedsięwzięcia w ramach </w:t>
      </w:r>
      <w:r w:rsidR="00C70E3E" w:rsidRPr="00D94FA2">
        <w:rPr>
          <w:rFonts w:ascii="Calibri" w:hAnsi="Calibri"/>
        </w:rPr>
        <w:t>wniosku przedstawia Komponent Procesowy i może</w:t>
      </w:r>
      <w:r w:rsidR="00106EDB" w:rsidRPr="00C9470A">
        <w:rPr>
          <w:rFonts w:ascii="Calibri" w:eastAsia="Calibri" w:hAnsi="Calibri" w:cs="Calibri"/>
        </w:rPr>
        <w:t>, ale nie musi,</w:t>
      </w:r>
      <w:r w:rsidR="00C70E3E" w:rsidRPr="00D94FA2">
        <w:rPr>
          <w:rFonts w:ascii="Calibri" w:hAnsi="Calibri"/>
        </w:rPr>
        <w:t xml:space="preserve"> uwzględnić Komponent Technologiczny. Wniosek nie może zawierać Rozwiązania </w:t>
      </w:r>
      <w:r w:rsidR="00C70E3E" w:rsidRPr="00A92AD4">
        <w:rPr>
          <w:rFonts w:ascii="Calibri" w:hAnsi="Calibri"/>
        </w:rPr>
        <w:t>składającego się wyłącznie z Komponentu Technologicznego;</w:t>
      </w:r>
    </w:p>
    <w:p w14:paraId="51CAB9D7" w14:textId="55D59908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A92AD4">
        <w:rPr>
          <w:rFonts w:ascii="Calibri" w:hAnsi="Calibri"/>
        </w:rPr>
        <w:t xml:space="preserve">Uczestnik Przedsięwzięcia dysponuje jednym limitem </w:t>
      </w:r>
      <w:r w:rsidR="00350D56" w:rsidRPr="00A92AD4">
        <w:rPr>
          <w:rFonts w:ascii="Calibri" w:hAnsi="Calibri"/>
        </w:rPr>
        <w:t xml:space="preserve">wynagrodzenia określonym w Rozdziale </w:t>
      </w:r>
      <w:r w:rsidR="23E50349" w:rsidRPr="00A92AD4">
        <w:rPr>
          <w:rFonts w:ascii="Calibri" w:hAnsi="Calibri"/>
        </w:rPr>
        <w:t>X dla Etapu I i Etapu II</w:t>
      </w:r>
      <w:r w:rsidR="61EFCF27" w:rsidRPr="00A92AD4">
        <w:rPr>
          <w:rFonts w:ascii="Calibri" w:hAnsi="Calibri"/>
        </w:rPr>
        <w:t xml:space="preserve"> </w:t>
      </w:r>
      <w:r w:rsidR="00BE2E74" w:rsidRPr="00A92AD4">
        <w:rPr>
          <w:rFonts w:ascii="Calibri" w:hAnsi="Calibri"/>
        </w:rPr>
        <w:t>dla obu Komponentów</w:t>
      </w:r>
      <w:r w:rsidR="00350D56" w:rsidRPr="00A92AD4">
        <w:rPr>
          <w:rFonts w:ascii="Calibri" w:hAnsi="Calibri"/>
        </w:rPr>
        <w:t>, lecz w ramach wniosku wskazuje odrębnie ofertę wynagrodzenia</w:t>
      </w:r>
      <w:r w:rsidR="00350D56" w:rsidRPr="7089E474">
        <w:rPr>
          <w:rFonts w:ascii="Calibri" w:hAnsi="Calibri"/>
        </w:rPr>
        <w:t xml:space="preserve"> na każdy z </w:t>
      </w:r>
      <w:r w:rsidR="00BE2E74" w:rsidRPr="7089E474">
        <w:rPr>
          <w:rFonts w:ascii="Calibri" w:hAnsi="Calibri"/>
        </w:rPr>
        <w:t>nich</w:t>
      </w:r>
      <w:r w:rsidR="00350D56" w:rsidRPr="7089E474">
        <w:rPr>
          <w:rFonts w:ascii="Calibri" w:hAnsi="Calibri"/>
        </w:rPr>
        <w:t>;</w:t>
      </w:r>
    </w:p>
    <w:p w14:paraId="671AF6EB" w14:textId="69FFE969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 xml:space="preserve">Komponent Procesowy i Komponent Technologiczny na potrzeby oceny zarówno </w:t>
      </w:r>
      <w:r w:rsidR="00E126F6" w:rsidRPr="00D94FA2">
        <w:rPr>
          <w:rFonts w:ascii="Calibri" w:hAnsi="Calibri"/>
        </w:rPr>
        <w:t>W</w:t>
      </w:r>
      <w:r w:rsidRPr="00D94FA2">
        <w:rPr>
          <w:rFonts w:ascii="Calibri" w:hAnsi="Calibri"/>
        </w:rPr>
        <w:t>niosku jak i późniejszych Wyników Prac Etapu są traktowane jako integralne elementy Rozwiązania</w:t>
      </w:r>
      <w:r w:rsidR="00E126F6" w:rsidRPr="00D94FA2">
        <w:rPr>
          <w:rFonts w:ascii="Calibri" w:hAnsi="Calibri"/>
        </w:rPr>
        <w:t xml:space="preserve"> podlegające wspólnej ocenie</w:t>
      </w:r>
      <w:r w:rsidRPr="00D94FA2">
        <w:rPr>
          <w:rFonts w:ascii="Calibri" w:hAnsi="Calibri"/>
        </w:rPr>
        <w:t>.</w:t>
      </w:r>
    </w:p>
    <w:p w14:paraId="52C6D8E1" w14:textId="7D2AF231" w:rsidR="007C5625" w:rsidRPr="00D94FA2" w:rsidRDefault="007C5625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ascii="Calibri" w:hAnsi="Calibri"/>
        </w:rPr>
      </w:pPr>
      <w:r w:rsidRPr="00D94FA2">
        <w:rPr>
          <w:rFonts w:ascii="Calibri" w:hAnsi="Calibri"/>
        </w:rPr>
        <w:t>[</w:t>
      </w:r>
      <w:r w:rsidRPr="00D94FA2">
        <w:rPr>
          <w:rFonts w:ascii="Calibri" w:hAnsi="Calibri"/>
          <w:b/>
        </w:rPr>
        <w:t>Zasady ogólne dotyczące praw własności intelektualnej</w:t>
      </w:r>
      <w:r w:rsidRPr="00D94FA2">
        <w:rPr>
          <w:rFonts w:ascii="Calibri" w:hAnsi="Calibri"/>
        </w:rPr>
        <w:t xml:space="preserve">] Na warunkach szczegółowo </w:t>
      </w:r>
      <w:r w:rsidR="00556B34" w:rsidRPr="00D94FA2">
        <w:rPr>
          <w:rFonts w:ascii="Calibri" w:hAnsi="Calibri"/>
        </w:rPr>
        <w:t>wyjaśnionych</w:t>
      </w:r>
      <w:r w:rsidRPr="00D94FA2">
        <w:rPr>
          <w:rFonts w:ascii="Calibri" w:hAnsi="Calibri"/>
        </w:rPr>
        <w:t xml:space="preserve"> w Umowie:</w:t>
      </w:r>
    </w:p>
    <w:p w14:paraId="3CC12C95" w14:textId="75001C83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Uczestnicy Przedsięwzięcia pozostają podmiotami wyłącznie uprawnionymi do praw własności intelektualnej powstały</w:t>
      </w:r>
      <w:r w:rsidR="00556B34" w:rsidRPr="00D94FA2">
        <w:rPr>
          <w:rFonts w:ascii="Calibri" w:hAnsi="Calibri"/>
        </w:rPr>
        <w:t>ch</w:t>
      </w:r>
      <w:r w:rsidRPr="00D94FA2">
        <w:rPr>
          <w:rFonts w:ascii="Calibri" w:hAnsi="Calibri"/>
        </w:rPr>
        <w:t xml:space="preserve"> przed zawarciem Umowy, z których korzystają na potrzeby stworzenia Rozwiązania (Background IP),</w:t>
      </w:r>
    </w:p>
    <w:p w14:paraId="6D03DDFD" w14:textId="7C625208" w:rsidR="007C5625" w:rsidRPr="00D94FA2" w:rsidRDefault="007C5625" w:rsidP="003F7FC0">
      <w:pPr>
        <w:pStyle w:val="Akapitzlist"/>
        <w:numPr>
          <w:ilvl w:val="1"/>
          <w:numId w:val="33"/>
        </w:numPr>
        <w:spacing w:after="0"/>
        <w:ind w:left="1134"/>
        <w:jc w:val="both"/>
        <w:rPr>
          <w:rFonts w:ascii="Calibri" w:hAnsi="Calibri"/>
        </w:rPr>
      </w:pPr>
      <w:r w:rsidRPr="00D94FA2">
        <w:rPr>
          <w:rFonts w:ascii="Calibri" w:hAnsi="Calibri"/>
        </w:rPr>
        <w:t>w zakresie efektów usług badawczo-rozwojowych świadczonych w ramach Przedsięwzięcia (Wyników Prac B+R):</w:t>
      </w:r>
    </w:p>
    <w:p w14:paraId="62F1EBA6" w14:textId="0561044C" w:rsidR="007C5625" w:rsidRPr="00D94FA2" w:rsidRDefault="00350D56" w:rsidP="003F7FC0">
      <w:pPr>
        <w:pStyle w:val="Akapitzlist"/>
        <w:numPr>
          <w:ilvl w:val="2"/>
          <w:numId w:val="33"/>
        </w:numPr>
        <w:spacing w:after="0"/>
        <w:ind w:left="1418" w:hanging="317"/>
        <w:jc w:val="both"/>
        <w:rPr>
          <w:rFonts w:eastAsiaTheme="minorEastAsia"/>
        </w:rPr>
      </w:pPr>
      <w:r w:rsidRPr="7089E474">
        <w:rPr>
          <w:rFonts w:ascii="Calibri" w:hAnsi="Calibri"/>
        </w:rPr>
        <w:t xml:space="preserve">Wyniki Prac B+R w ramach Komponentu Procesowego </w:t>
      </w:r>
      <w:r>
        <w:t xml:space="preserve">w zakresie </w:t>
      </w:r>
      <w:r w:rsidR="00031D48">
        <w:t xml:space="preserve">stanowiącym </w:t>
      </w:r>
      <w:r w:rsidR="431FA176">
        <w:t>„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>wniczego w kierunku OZE</w:t>
      </w:r>
      <w:r w:rsidR="3DB023FC">
        <w:t>”</w:t>
      </w:r>
      <w:r w:rsidR="00031D48">
        <w:t>,</w:t>
      </w:r>
      <w:r w:rsidR="00D4116E">
        <w:t xml:space="preserve"> </w:t>
      </w:r>
      <w:r>
        <w:t>są upubliczniane w sposób umożliwiający wszystkim uczestnikom obrotu odtworzenie</w:t>
      </w:r>
      <w:r w:rsidR="00556B34">
        <w:t xml:space="preserve"> Rozwiązania w zakresie </w:t>
      </w:r>
      <w:r w:rsidR="005F4D45">
        <w:t>ww. rekomendacji</w:t>
      </w:r>
      <w:r>
        <w:t>, a w pozostałym zakresie są przez Uczestników Przedsięwzięcia w pełni przenoszone na NCBR;</w:t>
      </w:r>
    </w:p>
    <w:p w14:paraId="379FBAC4" w14:textId="1EAD46EF" w:rsidR="00350D56" w:rsidRPr="00D94FA2" w:rsidRDefault="00350D56" w:rsidP="003F7FC0">
      <w:pPr>
        <w:pStyle w:val="Akapitzlist"/>
        <w:numPr>
          <w:ilvl w:val="2"/>
          <w:numId w:val="33"/>
        </w:numPr>
        <w:spacing w:after="0"/>
        <w:ind w:left="1418" w:hanging="317"/>
        <w:jc w:val="both"/>
        <w:rPr>
          <w:rFonts w:ascii="Calibri" w:hAnsi="Calibri"/>
        </w:rPr>
      </w:pPr>
      <w:r>
        <w:t>Wyniki Prac B+R w ramach Komponentu Technologicznego w zakresie</w:t>
      </w:r>
      <w:r w:rsidR="00556B34">
        <w:t>,</w:t>
      </w:r>
      <w:r>
        <w:t xml:space="preserve"> w jakim stanowią przedmiot praw własności intelektualnej pozostają </w:t>
      </w:r>
      <w:r w:rsidR="00556B34">
        <w:t xml:space="preserve">przedmiotem </w:t>
      </w:r>
      <w:r>
        <w:t xml:space="preserve">praw Uczestnika Przedsięwzięcia. </w:t>
      </w:r>
      <w:r w:rsidR="00556B34">
        <w:t xml:space="preserve">W zakresie Komponentu Technologicznego </w:t>
      </w:r>
      <w:r>
        <w:t>Uczestnik Przedsięwzięcia może wybrać jeden z dwóch wariantów dotyczących praw własności intelektualnej:</w:t>
      </w:r>
    </w:p>
    <w:p w14:paraId="0CBAFA8B" w14:textId="4B62BC4B" w:rsidR="00350D56" w:rsidRPr="00D94FA2" w:rsidRDefault="005F4D45" w:rsidP="003F7FC0">
      <w:pPr>
        <w:pStyle w:val="Akapitzlist"/>
        <w:numPr>
          <w:ilvl w:val="3"/>
          <w:numId w:val="33"/>
        </w:numPr>
        <w:spacing w:after="0"/>
        <w:ind w:left="1701" w:hanging="218"/>
        <w:jc w:val="both"/>
        <w:rPr>
          <w:rFonts w:ascii="Calibri" w:hAnsi="Calibri"/>
        </w:rPr>
      </w:pPr>
      <w:r>
        <w:t>P</w:t>
      </w:r>
      <w:r w:rsidR="00350D56">
        <w:t>odstawowy</w:t>
      </w:r>
      <w:r>
        <w:t>, zwany Wariantem A</w:t>
      </w:r>
      <w:r w:rsidR="00350D56">
        <w:t xml:space="preserve">, w którym Uczestnik Przedsięwzięcia na zasadach określonych udziela w Umowie na rzecz NCBR niewyłącznej licencji na korzystanie z Wyników Prac B+R (tj. z wyłączeniem przedmiotów Background IP, za wyjątkiem prawa do korzystania z nich na potrzeby oceny Wyników Prac Etapu), jest zobowiązany do przekazywania NCBR udziału w Przychodach z Komercjalizacji Wyników Prac B+R oraz Technologii </w:t>
      </w:r>
      <w:r w:rsidR="00272E9F" w:rsidRPr="7089E474">
        <w:rPr>
          <w:rFonts w:cstheme="majorBidi"/>
        </w:rPr>
        <w:t>Z</w:t>
      </w:r>
      <w:r w:rsidR="00350D56" w:rsidRPr="7089E474">
        <w:rPr>
          <w:rFonts w:cstheme="majorBidi"/>
        </w:rPr>
        <w:t>ależnych</w:t>
      </w:r>
      <w:r w:rsidR="00350D56">
        <w:t xml:space="preserve"> oraz jest zobowiązany do udzielania, na zasadach rynkowych, niewyłącznych licencji podmiotom trzecim</w:t>
      </w:r>
      <w:r w:rsidR="0071441D">
        <w:t>. Wariant podstawowy przewiduje uprawnienie NCBR do niezależnej, przy ograniczeniu w Umowie przypadków i zakresu działania NCBR, komercjalizacji Rozwiązania bez bezpośredniego udziału Uczestnika Przedsięwzięcia, który je opracował;</w:t>
      </w:r>
    </w:p>
    <w:p w14:paraId="25D8E52B" w14:textId="1D1D668B" w:rsidR="00350D56" w:rsidRPr="00D94FA2" w:rsidRDefault="00350D56" w:rsidP="003F7FC0">
      <w:pPr>
        <w:pStyle w:val="Akapitzlist"/>
        <w:numPr>
          <w:ilvl w:val="3"/>
          <w:numId w:val="33"/>
        </w:numPr>
        <w:spacing w:after="0"/>
        <w:ind w:left="1701" w:hanging="218"/>
        <w:jc w:val="both"/>
        <w:rPr>
          <w:rFonts w:ascii="Calibri" w:hAnsi="Calibri"/>
        </w:rPr>
      </w:pPr>
      <w:r>
        <w:t>Wariant B, gdzie tak długo, jak Uczestnik Przedsięwzięcia realizuje proaktywny Plan Komercjalizacji</w:t>
      </w:r>
      <w:r w:rsidR="00556B34">
        <w:t xml:space="preserve"> pewne elementy wariantu podstawowego, w tym udzielenie licencji NCBR i komercjalizacja Komponentu Technologicznego, są zawieszone</w:t>
      </w:r>
      <w:r>
        <w:t>.</w:t>
      </w:r>
    </w:p>
    <w:p w14:paraId="1E5747A0" w14:textId="706A4E0A" w:rsidR="000F2D70" w:rsidRPr="00EA5A66" w:rsidRDefault="000F2D7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D94FA2">
        <w:t>[</w:t>
      </w:r>
      <w:r w:rsidRPr="00D94FA2">
        <w:rPr>
          <w:b/>
        </w:rPr>
        <w:t>Wynagrodzenie</w:t>
      </w:r>
      <w:r w:rsidRPr="00D94FA2">
        <w:t xml:space="preserve">] Uczestnicy Przedsięwzięcia wykonują określone Umową usługi i świadczenia za wynagrodzeniem, które obejmuje również wynagrodzenie za </w:t>
      </w:r>
      <w:r w:rsidR="00EF1F78" w:rsidRPr="00D94FA2">
        <w:t xml:space="preserve">przeniesienie na NCBR praw własności intelektualnej do Rozwiązania w zakresie Komponentu Procesowego oraz </w:t>
      </w:r>
      <w:r w:rsidRPr="00D94FA2">
        <w:t xml:space="preserve">udzielenie </w:t>
      </w:r>
      <w:r w:rsidR="00A46C56" w:rsidRPr="00C9470A">
        <w:rPr>
          <w:rFonts w:cstheme="majorHAnsi"/>
        </w:rPr>
        <w:t xml:space="preserve">niewyłącznej </w:t>
      </w:r>
      <w:r w:rsidRPr="00D94FA2">
        <w:t xml:space="preserve">licencji na korzystanie z </w:t>
      </w:r>
      <w:r w:rsidR="00EF1F78" w:rsidRPr="00D94FA2">
        <w:t xml:space="preserve">Rozwiązania w zakresie Komponentu Technologicznego </w:t>
      </w:r>
      <w:r w:rsidRPr="00D94FA2">
        <w:t>w ograniczonym zakresie przez NCBR</w:t>
      </w:r>
      <w:bookmarkStart w:id="42" w:name="_Hlk53778513"/>
      <w:r w:rsidR="006763C2" w:rsidRPr="00D94FA2">
        <w:t xml:space="preserve">, z zastrzeżeniem tzw. </w:t>
      </w:r>
      <w:r w:rsidR="006763C2" w:rsidRPr="00C9470A">
        <w:rPr>
          <w:rFonts w:cstheme="majorHAnsi"/>
        </w:rPr>
        <w:t>Wariantu B</w:t>
      </w:r>
      <w:bookmarkEnd w:id="42"/>
      <w:r w:rsidR="00C947E2">
        <w:rPr>
          <w:rFonts w:cstheme="majorHAnsi"/>
        </w:rPr>
        <w:t>. W ramach wynagrodzenia za realizację usług badawczo-rozwojowych w Etapie I i Etapie II Wykonawca jest zobowiązany, bez prawa do odrębnego wynagrodzenia,</w:t>
      </w:r>
      <w:r w:rsidR="00C9470A" w:rsidRPr="00C9470A">
        <w:rPr>
          <w:rFonts w:cstheme="majorHAnsi"/>
        </w:rPr>
        <w:t xml:space="preserve"> także </w:t>
      </w:r>
      <w:r w:rsidR="00C947E2">
        <w:rPr>
          <w:rFonts w:cstheme="majorHAnsi"/>
        </w:rPr>
        <w:t xml:space="preserve">do </w:t>
      </w:r>
      <w:r w:rsidR="00C9470A" w:rsidRPr="00C9470A">
        <w:rPr>
          <w:rFonts w:cstheme="majorHAnsi"/>
        </w:rPr>
        <w:t>świadcze</w:t>
      </w:r>
      <w:r w:rsidR="00C947E2">
        <w:rPr>
          <w:rFonts w:cstheme="majorHAnsi"/>
        </w:rPr>
        <w:t xml:space="preserve">ń pobocznych mających </w:t>
      </w:r>
      <w:r w:rsidR="00C9470A" w:rsidRPr="00C9470A">
        <w:rPr>
          <w:rFonts w:cstheme="majorHAnsi"/>
        </w:rPr>
        <w:t>miejsce po zakończeniu prac badawczo-rozwojowych</w:t>
      </w:r>
      <w:r w:rsidR="00C947E2">
        <w:rPr>
          <w:rFonts w:cstheme="majorHAnsi"/>
        </w:rPr>
        <w:t xml:space="preserve"> w ramach Etapu III</w:t>
      </w:r>
      <w:r w:rsidRPr="00C9470A">
        <w:rPr>
          <w:rFonts w:cstheme="majorHAnsi"/>
        </w:rPr>
        <w:t>.</w:t>
      </w:r>
      <w:r w:rsidRPr="00D94FA2">
        <w:t xml:space="preserve"> Wysokość wynagrodzenia jest ograniczona w przypadku danego Uczestnika Przedsięwzięcia limitami określonymi w ramach budżetu Przedsięwzięcia oraz wysokością określoną przez Uczestnika Przedsięwzięcia w jego ofercie</w:t>
      </w:r>
      <w:r w:rsidR="00C947E2">
        <w:t>, z zastrzeżeniem prawa opcji</w:t>
      </w:r>
      <w:r w:rsidRPr="00D94FA2">
        <w:t>.</w:t>
      </w:r>
      <w:r w:rsidR="00F84C9D" w:rsidRPr="00D94FA2">
        <w:t xml:space="preserve"> NCBR oczekuje, że wynagrodzenie wskazane przez Uczestników Przedsięwzięcia odpowiada nie tylko ich świadczeniom w ramach Umowy, ale </w:t>
      </w:r>
      <w:r w:rsidR="00F84C9D" w:rsidRPr="00EA5A66">
        <w:t>również uwzględnia wskazany powyżej podział korzyści związanych z Rozwiązaniem</w:t>
      </w:r>
      <w:r w:rsidR="00330F36" w:rsidRPr="00EA5A66">
        <w:t xml:space="preserve"> jak również to, że </w:t>
      </w:r>
      <w:r w:rsidR="00C9470A" w:rsidRPr="00EA5A66">
        <w:rPr>
          <w:rFonts w:cstheme="majorHAnsi"/>
        </w:rPr>
        <w:t xml:space="preserve">NCBR </w:t>
      </w:r>
      <w:r w:rsidR="00330F36" w:rsidRPr="00EA5A66">
        <w:t xml:space="preserve">nie nabywa </w:t>
      </w:r>
      <w:r w:rsidR="00330F36" w:rsidRPr="00EA5A66">
        <w:rPr>
          <w:rFonts w:cstheme="majorHAnsi"/>
        </w:rPr>
        <w:t>praw</w:t>
      </w:r>
      <w:r w:rsidR="00C9470A" w:rsidRPr="00EA5A66">
        <w:rPr>
          <w:rFonts w:cstheme="majorHAnsi"/>
        </w:rPr>
        <w:t xml:space="preserve">a własności ani obligacyjnych </w:t>
      </w:r>
      <w:r w:rsidR="00C9470A" w:rsidRPr="00EA5A66">
        <w:t>praw do</w:t>
      </w:r>
      <w:r w:rsidR="00C9470A" w:rsidRPr="00EA5A66">
        <w:rPr>
          <w:rFonts w:cstheme="majorHAnsi"/>
        </w:rPr>
        <w:t xml:space="preserve"> korzystania z</w:t>
      </w:r>
      <w:r w:rsidR="00330F36" w:rsidRPr="00EA5A66">
        <w:t xml:space="preserve"> Demonstratora Technologii</w:t>
      </w:r>
      <w:r w:rsidR="00F84C9D" w:rsidRPr="00EA5A66">
        <w:t>.</w:t>
      </w:r>
    </w:p>
    <w:p w14:paraId="66D2D1E0" w14:textId="6B9706FC" w:rsidR="009D2EE7" w:rsidRPr="00EA5A66" w:rsidRDefault="009D2EE7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 xml:space="preserve">Opcja: </w:t>
      </w:r>
      <w:bookmarkStart w:id="43" w:name="_Hlk69124950"/>
      <w:r w:rsidR="00A12C19" w:rsidRPr="00EA5A66">
        <w:rPr>
          <w:b/>
          <w:bCs/>
        </w:rPr>
        <w:t xml:space="preserve">dodatkowe </w:t>
      </w:r>
      <w:r w:rsidRPr="00EA5A66">
        <w:rPr>
          <w:b/>
          <w:bCs/>
        </w:rPr>
        <w:t xml:space="preserve">wynagrodzenie </w:t>
      </w:r>
      <w:r w:rsidR="001F2335" w:rsidRPr="00EA5A66">
        <w:rPr>
          <w:b/>
          <w:bCs/>
        </w:rPr>
        <w:t>stymulujące</w:t>
      </w:r>
      <w:bookmarkEnd w:id="43"/>
      <w:r w:rsidRPr="00EA5A66">
        <w:t xml:space="preserve">] </w:t>
      </w:r>
      <w:bookmarkStart w:id="44" w:name="_Hlk68992494"/>
      <w:bookmarkStart w:id="45" w:name="_Hlk68987824"/>
      <w:r w:rsidR="002949DF" w:rsidRPr="00EA5A66">
        <w:t xml:space="preserve">NCBR jest uprawniony do skorzystania z prawa opcji polegającego na ustanowieniu w trakcie trwania Umowy i określeniu wysokości dodatkowego </w:t>
      </w:r>
      <w:r w:rsidR="001F2335" w:rsidRPr="00EA5A66">
        <w:t xml:space="preserve">(przekraczającego </w:t>
      </w:r>
      <w:r w:rsidR="001C71B3" w:rsidRPr="00EA5A66">
        <w:t xml:space="preserve">limit określony w Rozdziale X dla Etapu II) </w:t>
      </w:r>
      <w:r w:rsidR="002949DF" w:rsidRPr="00EA5A66">
        <w:t xml:space="preserve">wynagrodzenia </w:t>
      </w:r>
      <w:r w:rsidR="001C71B3" w:rsidRPr="00EA5A66">
        <w:t>stymulującego</w:t>
      </w:r>
      <w:bookmarkEnd w:id="44"/>
      <w:r w:rsidR="001C71B3" w:rsidRPr="00EA5A66">
        <w:t xml:space="preserve"> za </w:t>
      </w:r>
      <w:r w:rsidR="004D6DFB" w:rsidRPr="00EA5A66">
        <w:t xml:space="preserve">dodatkowe </w:t>
      </w:r>
      <w:r w:rsidR="001C71B3" w:rsidRPr="00EA5A66">
        <w:t xml:space="preserve">podniesienie </w:t>
      </w:r>
      <w:r w:rsidR="004D6DFB" w:rsidRPr="00EA5A66">
        <w:t>parametrów Rozwiązania w zakresie Wymagań Konkursowych lub Jakościowych</w:t>
      </w:r>
      <w:r w:rsidR="00823A14" w:rsidRPr="00EA5A66">
        <w:t>,</w:t>
      </w:r>
      <w:r w:rsidR="004D6DFB" w:rsidRPr="00EA5A66">
        <w:t xml:space="preserve"> względem Wniosku</w:t>
      </w:r>
      <w:r w:rsidR="00DD6162" w:rsidRPr="00EA5A66">
        <w:t xml:space="preserve">. </w:t>
      </w:r>
      <w:bookmarkEnd w:id="45"/>
      <w:r w:rsidR="00D04CE6" w:rsidRPr="00EA5A66">
        <w:t xml:space="preserve">Szczegółowe warunki skorzystania z prawa opcji określa </w:t>
      </w:r>
      <w:r w:rsidR="0009138A" w:rsidRPr="00EA5A66">
        <w:t xml:space="preserve">ART. 3 </w:t>
      </w:r>
      <w:r w:rsidR="00D04CE6" w:rsidRPr="00EA5A66">
        <w:t>Umow</w:t>
      </w:r>
      <w:r w:rsidR="001C71B3" w:rsidRPr="00EA5A66">
        <w:t>y</w:t>
      </w:r>
      <w:r w:rsidR="00D04CE6" w:rsidRPr="00EA5A66">
        <w:t>.</w:t>
      </w:r>
    </w:p>
    <w:p w14:paraId="564D436B" w14:textId="6A84C271" w:rsidR="00A532B4" w:rsidRPr="00EA5A66" w:rsidRDefault="00AC62D6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  <w:rPr>
          <w:rFonts w:eastAsiaTheme="minorEastAsia"/>
        </w:rPr>
      </w:pPr>
      <w:r w:rsidRPr="00EA5A66">
        <w:t>[</w:t>
      </w:r>
      <w:r w:rsidRPr="00EA5A66">
        <w:rPr>
          <w:b/>
          <w:bCs/>
        </w:rPr>
        <w:t>Ogólny przebieg Przedsięwzięcia</w:t>
      </w:r>
      <w:r w:rsidRPr="00EA5A66">
        <w:t xml:space="preserve">] W ramach </w:t>
      </w:r>
      <w:r w:rsidR="00815E55" w:rsidRPr="00EA5A66">
        <w:t xml:space="preserve">Postępowania </w:t>
      </w:r>
      <w:r w:rsidRPr="00EA5A66">
        <w:t>w oparciu o uzyskane Wnioski</w:t>
      </w:r>
      <w:r w:rsidR="00815E55" w:rsidRPr="00EA5A66">
        <w:t xml:space="preserve"> i w celu zawarcia umów z Uczestnikami Przedsięwzięcia, NCBR przeprowadzi wybór </w:t>
      </w:r>
      <w:r w:rsidRPr="00EA5A66">
        <w:t xml:space="preserve">poprawnych </w:t>
      </w:r>
      <w:r w:rsidR="63711F1D" w:rsidRPr="00EA5A66">
        <w:t xml:space="preserve">pod względem </w:t>
      </w:r>
      <w:r w:rsidRPr="00EA5A66">
        <w:t>formaln</w:t>
      </w:r>
      <w:r w:rsidR="40F7D03F" w:rsidRPr="00EA5A66">
        <w:t>ym</w:t>
      </w:r>
      <w:r w:rsidRPr="00EA5A66">
        <w:t xml:space="preserve"> </w:t>
      </w:r>
      <w:r w:rsidR="00EF1F78" w:rsidRPr="00EA5A66">
        <w:t>ofert</w:t>
      </w:r>
      <w:r w:rsidRPr="00EA5A66">
        <w:t xml:space="preserve"> </w:t>
      </w:r>
      <w:r w:rsidR="6A26E172" w:rsidRPr="00EA5A66">
        <w:t xml:space="preserve">złożonych przez </w:t>
      </w:r>
      <w:r w:rsidRPr="00EA5A66">
        <w:t xml:space="preserve">Wnioskodawców, które spełniają </w:t>
      </w:r>
      <w:r w:rsidR="00A532B4" w:rsidRPr="00EA5A66">
        <w:t>wymagane</w:t>
      </w:r>
      <w:r w:rsidRPr="00EA5A66">
        <w:t xml:space="preserve"> </w:t>
      </w:r>
      <w:r w:rsidR="5095FC2D" w:rsidRPr="00EA5A66">
        <w:t xml:space="preserve">zapisane </w:t>
      </w:r>
      <w:r w:rsidRPr="00EA5A66">
        <w:t xml:space="preserve">w dokumentacji </w:t>
      </w:r>
      <w:r w:rsidR="6FA4B80B" w:rsidRPr="00EA5A66">
        <w:t>Wymagania</w:t>
      </w:r>
      <w:r w:rsidR="00391EA0" w:rsidRPr="00EA5A66">
        <w:t xml:space="preserve"> </w:t>
      </w:r>
      <w:r w:rsidR="00FF2229" w:rsidRPr="00EA5A66">
        <w:t>Obligatoryjne</w:t>
      </w:r>
      <w:r w:rsidRPr="00EA5A66">
        <w:t xml:space="preserve">, a w przypadku większej niż </w:t>
      </w:r>
      <w:r w:rsidR="00D21F7C" w:rsidRPr="00EA5A66">
        <w:t xml:space="preserve">dopuszczana do zawarcia Umowy liczby Wnioskodawców </w:t>
      </w:r>
      <w:r w:rsidRPr="00EA5A66">
        <w:t xml:space="preserve">– </w:t>
      </w:r>
      <w:r w:rsidR="00964799" w:rsidRPr="00EA5A66">
        <w:t xml:space="preserve">dokona </w:t>
      </w:r>
      <w:r w:rsidR="7C954408" w:rsidRPr="00EA5A66">
        <w:t>selekcji</w:t>
      </w:r>
      <w:r w:rsidR="0D2A2E3A" w:rsidRPr="00EA5A66">
        <w:t>,</w:t>
      </w:r>
      <w:r w:rsidR="00964799" w:rsidRPr="00EA5A66">
        <w:t xml:space="preserve"> </w:t>
      </w:r>
      <w:r w:rsidR="0FB13043" w:rsidRPr="00EA5A66">
        <w:t xml:space="preserve">w wyniku której dokona wyboru </w:t>
      </w:r>
      <w:r w:rsidR="00964799" w:rsidRPr="00EA5A66">
        <w:t>t</w:t>
      </w:r>
      <w:r w:rsidR="42C391B6" w:rsidRPr="00EA5A66">
        <w:t>y</w:t>
      </w:r>
      <w:r w:rsidR="00964799" w:rsidRPr="00EA5A66">
        <w:t>ch Wniosków</w:t>
      </w:r>
      <w:r w:rsidR="00A532B4" w:rsidRPr="00EA5A66">
        <w:t>,</w:t>
      </w:r>
      <w:r w:rsidR="00964799" w:rsidRPr="00EA5A66">
        <w:t xml:space="preserve"> które </w:t>
      </w:r>
      <w:r w:rsidRPr="00EA5A66">
        <w:t xml:space="preserve">w najlepszy sposób spełniają </w:t>
      </w:r>
      <w:r w:rsidR="6FA4B80B" w:rsidRPr="00EA5A66">
        <w:t>Wymagania</w:t>
      </w:r>
      <w:r w:rsidR="00391EA0" w:rsidRPr="00EA5A66">
        <w:t xml:space="preserve"> Konkursowe</w:t>
      </w:r>
      <w:r w:rsidR="00A12C19" w:rsidRPr="00EA5A66">
        <w:t xml:space="preserve"> i </w:t>
      </w:r>
      <w:r w:rsidR="6FA4B80B" w:rsidRPr="00EA5A66">
        <w:t>Wymagania</w:t>
      </w:r>
      <w:r w:rsidR="00391EA0" w:rsidRPr="00EA5A66">
        <w:t xml:space="preserve"> Jakościowe</w:t>
      </w:r>
      <w:r w:rsidR="559689B5" w:rsidRPr="00EA5A66">
        <w:t>, z uwzględnieniem zasad dot. oceny Wniosków określonych w Załączniku nr 5 do Regulaminu</w:t>
      </w:r>
      <w:r w:rsidRPr="00EA5A66">
        <w:t xml:space="preserve">. Następnie NCBR zawrze z wybranymi Wnioskodawcami </w:t>
      </w:r>
      <w:r w:rsidR="00051E84" w:rsidRPr="00EA5A66">
        <w:t xml:space="preserve">(w </w:t>
      </w:r>
      <w:r w:rsidR="00815E55" w:rsidRPr="00EA5A66">
        <w:t xml:space="preserve">łącznej </w:t>
      </w:r>
      <w:r w:rsidR="00051E84" w:rsidRPr="00EA5A66">
        <w:t xml:space="preserve">liczbie nie większej niż </w:t>
      </w:r>
      <w:r w:rsidR="00EF1F78" w:rsidRPr="00EA5A66">
        <w:t>10</w:t>
      </w:r>
      <w:r w:rsidR="00051E84" w:rsidRPr="00EA5A66">
        <w:t xml:space="preserve">) </w:t>
      </w:r>
      <w:r w:rsidRPr="00EA5A66">
        <w:t xml:space="preserve">umowy na realizację przedmiotu zamówienia. </w:t>
      </w:r>
      <w:bookmarkStart w:id="46" w:name="_Hlk53779771"/>
      <w:bookmarkEnd w:id="46"/>
    </w:p>
    <w:p w14:paraId="2E283E96" w14:textId="21812957" w:rsidR="00020F14" w:rsidRPr="00D94FA2" w:rsidRDefault="7C3AFD0B" w:rsidP="003F7FC0">
      <w:pPr>
        <w:pStyle w:val="Akapitzlist"/>
        <w:spacing w:after="0"/>
        <w:ind w:left="567"/>
        <w:jc w:val="both"/>
      </w:pPr>
      <w:r w:rsidRPr="00EA5A66">
        <w:t xml:space="preserve">W ramach realizacji </w:t>
      </w:r>
      <w:r w:rsidR="00AC62D6" w:rsidRPr="00EA5A66">
        <w:t>umów Uczestnicy Przedsięwzięcia</w:t>
      </w:r>
      <w:r w:rsidR="00AC62D6">
        <w:t xml:space="preserve"> będą przygotowywać konkurencyjne jakościowo rozwiązania </w:t>
      </w:r>
      <w:r w:rsidR="00D21F7C">
        <w:t xml:space="preserve">dla </w:t>
      </w:r>
      <w:r w:rsidR="00AC62D6">
        <w:t xml:space="preserve">przedstawionego </w:t>
      </w:r>
      <w:r w:rsidR="00FF2229">
        <w:t xml:space="preserve">w dokumentacji Przedsięwzięcia </w:t>
      </w:r>
      <w:r w:rsidR="00AC62D6">
        <w:t xml:space="preserve">problemu badawczego, przy czym po wykonaniu </w:t>
      </w:r>
      <w:r w:rsidR="00FF2229">
        <w:t>Prac B+R</w:t>
      </w:r>
      <w:r w:rsidR="04DAC749">
        <w:t xml:space="preserve"> w ramach Etapu I</w:t>
      </w:r>
      <w:r w:rsidR="00AC62D6">
        <w:t xml:space="preserve">, </w:t>
      </w:r>
      <w:r w:rsidR="00FF2229">
        <w:t xml:space="preserve">wskutek prowadzonej przez NCBR Selekcji, </w:t>
      </w:r>
      <w:r w:rsidR="00AC62D6">
        <w:t>liczba Uczestników Przedsięwzięcia będzie redukowana</w:t>
      </w:r>
      <w:r w:rsidR="00762917">
        <w:t xml:space="preserve"> </w:t>
      </w:r>
      <w:r w:rsidR="00AC62D6">
        <w:t xml:space="preserve">w oparciu o </w:t>
      </w:r>
      <w:r w:rsidR="00815E55">
        <w:t xml:space="preserve">stosowane przez NCBR </w:t>
      </w:r>
      <w:r w:rsidR="76F799C4">
        <w:t>K</w:t>
      </w:r>
      <w:r w:rsidR="00AC62D6">
        <w:t xml:space="preserve">ryteria </w:t>
      </w:r>
      <w:r w:rsidR="00391EA0">
        <w:t>merytoryczne</w:t>
      </w:r>
      <w:r w:rsidR="00815E55">
        <w:t>,</w:t>
      </w:r>
      <w:r w:rsidR="00AC62D6">
        <w:t xml:space="preserve"> wskutek zestawienia Wyników Prac B+R z </w:t>
      </w:r>
      <w:r w:rsidR="1960D85A">
        <w:t>Wymaganiami</w:t>
      </w:r>
      <w:r w:rsidR="00AC62D6">
        <w:t xml:space="preserve"> dokumentacji i sobą nawzajem. </w:t>
      </w:r>
    </w:p>
    <w:p w14:paraId="66B38EF3" w14:textId="5250BE2D" w:rsidR="00EF1F78" w:rsidRPr="00D94FA2" w:rsidRDefault="00020F14" w:rsidP="003F7FC0">
      <w:pPr>
        <w:pStyle w:val="Akapitzlist"/>
        <w:spacing w:after="0"/>
        <w:ind w:left="567"/>
        <w:jc w:val="both"/>
      </w:pPr>
      <w:r>
        <w:t>Po zakończeniu części badawczo-rozwojowej Przedsięwzięcia</w:t>
      </w:r>
      <w:r w:rsidR="0082368B" w:rsidRPr="7089E474">
        <w:rPr>
          <w:rFonts w:cstheme="majorBidi"/>
        </w:rPr>
        <w:t>,</w:t>
      </w:r>
      <w:r w:rsidRPr="7089E474">
        <w:rPr>
          <w:rFonts w:cstheme="majorBidi"/>
        </w:rPr>
        <w:t xml:space="preserve"> </w:t>
      </w:r>
      <w:r w:rsidR="0082368B" w:rsidRPr="7089E474">
        <w:rPr>
          <w:rFonts w:cstheme="majorBidi"/>
        </w:rPr>
        <w:t>obejmującej stworzenie Demonstratora,</w:t>
      </w:r>
      <w:r w:rsidRPr="7089E474">
        <w:rPr>
          <w:rFonts w:cstheme="majorBidi"/>
        </w:rPr>
        <w:t xml:space="preserve"> nastąpi </w:t>
      </w:r>
      <w:r w:rsidR="008252C9" w:rsidRPr="7089E474">
        <w:rPr>
          <w:rFonts w:cstheme="majorBidi"/>
        </w:rPr>
        <w:t xml:space="preserve">Etap III, stanowiący okres </w:t>
      </w:r>
      <w:r w:rsidR="007163FF" w:rsidRPr="7089E474">
        <w:rPr>
          <w:rFonts w:cstheme="majorBidi"/>
        </w:rPr>
        <w:t>weryfikacji</w:t>
      </w:r>
      <w:r w:rsidR="008252C9" w:rsidRPr="7089E474">
        <w:rPr>
          <w:rFonts w:cstheme="majorBidi"/>
        </w:rPr>
        <w:t xml:space="preserve"> Rozwiązania</w:t>
      </w:r>
      <w:r>
        <w:t>, w którym</w:t>
      </w:r>
      <w:r w:rsidR="006A0310">
        <w:t xml:space="preserve"> NCBR będzie </w:t>
      </w:r>
      <w:r>
        <w:t xml:space="preserve">dodatkowo </w:t>
      </w:r>
      <w:r w:rsidR="006A0310">
        <w:t>weryfikowa</w:t>
      </w:r>
      <w:r w:rsidR="60E4FC47">
        <w:t>ł</w:t>
      </w:r>
      <w:r w:rsidR="006A0310">
        <w:t>, czy Demonstrator stworzony przez określonego Uczestnika Przedsięwzięcia, osiągnął założone parametry efektywności oraz utrzymuje określone cechy</w:t>
      </w:r>
      <w:r w:rsidR="00187CC3">
        <w:t xml:space="preserve"> w perspektywie dwóch sezonów grzewczych</w:t>
      </w:r>
      <w:r w:rsidR="003D436B">
        <w:t>, a Wykonawca będzie ewentualnie podejmować</w:t>
      </w:r>
      <w:r w:rsidR="00A92AD4">
        <w:t>, wspólnie z Użytkownikiem i zgodnie z wymogami określonymi w Załączniku nr 4 do Regulaminu,</w:t>
      </w:r>
      <w:r w:rsidR="003D436B">
        <w:t xml:space="preserve"> czynności optymalizacyjne i naprawcze</w:t>
      </w:r>
      <w:r w:rsidR="006A0310">
        <w:t>.</w:t>
      </w:r>
    </w:p>
    <w:p w14:paraId="0F2ABD0A" w14:textId="7E553585" w:rsidR="00666BF2" w:rsidRPr="00EA5A66" w:rsidRDefault="00EF1F78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Symulator</w:t>
      </w:r>
      <w:r>
        <w:t>]</w:t>
      </w:r>
      <w:r w:rsidR="006A0310">
        <w:t xml:space="preserve"> Rozwiązanie w Etapie I będzie tworzone </w:t>
      </w:r>
      <w:r w:rsidR="00020F14">
        <w:t>z wykorzystaniem</w:t>
      </w:r>
      <w:r w:rsidR="006A0310">
        <w:t xml:space="preserve"> modelownia numerycznego </w:t>
      </w:r>
      <w:r w:rsidR="00020F14">
        <w:t>i w ramach</w:t>
      </w:r>
      <w:r w:rsidR="006A0310">
        <w:t xml:space="preserve"> cyfrowego symulatora </w:t>
      </w:r>
      <w:r w:rsidR="001E0A08">
        <w:t>systemu elektrociepło</w:t>
      </w:r>
      <w:r w:rsidR="006A0310">
        <w:t>wniczego</w:t>
      </w:r>
      <w:r w:rsidR="008252C9">
        <w:t xml:space="preserve"> (programu komputerowego)</w:t>
      </w:r>
      <w:r w:rsidR="006A0310">
        <w:t xml:space="preserve">: TRNSYS wersja 18, obejmującego biblioteki z danymi </w:t>
      </w:r>
      <w:r w:rsidR="0082368B" w:rsidRPr="7089E474">
        <w:rPr>
          <w:rFonts w:cstheme="majorBidi"/>
        </w:rPr>
        <w:t>przygotowanymi przez NCBR</w:t>
      </w:r>
      <w:r w:rsidR="006A0310" w:rsidRPr="7089E474">
        <w:rPr>
          <w:rFonts w:cstheme="majorBidi"/>
        </w:rPr>
        <w:t xml:space="preserve"> </w:t>
      </w:r>
      <w:r w:rsidR="006A0310">
        <w:t xml:space="preserve">dotyczącymi </w:t>
      </w:r>
      <w:r w:rsidR="382D0289" w:rsidRPr="00EA5A66">
        <w:t xml:space="preserve">otoczenia (dane pogodowe, ceny, itp.) </w:t>
      </w:r>
      <w:r w:rsidR="006A0310" w:rsidRPr="00EA5A66">
        <w:t xml:space="preserve">funkcjonujących na rynku rozwiązań w zakresie technologii </w:t>
      </w:r>
      <w:r w:rsidR="2C8BB238" w:rsidRPr="00EA5A66">
        <w:t xml:space="preserve">energetyki </w:t>
      </w:r>
      <w:r w:rsidR="006A0310" w:rsidRPr="00EA5A66">
        <w:t>odnawialn</w:t>
      </w:r>
      <w:r w:rsidR="15E82E3C" w:rsidRPr="00EA5A66">
        <w:t>ej</w:t>
      </w:r>
      <w:r w:rsidR="00020F14" w:rsidRPr="00EA5A66">
        <w:t xml:space="preserve"> i </w:t>
      </w:r>
      <w:r w:rsidR="005A256D" w:rsidRPr="00EA5A66">
        <w:t>elektro</w:t>
      </w:r>
      <w:r w:rsidR="00020F14" w:rsidRPr="00EA5A66">
        <w:t>ciepłowniczych</w:t>
      </w:r>
      <w:r w:rsidR="1BF1DCD4" w:rsidRPr="00EA5A66">
        <w:t xml:space="preserve"> (parametry referencyjne)</w:t>
      </w:r>
      <w:r w:rsidR="006A0310" w:rsidRPr="00EA5A66">
        <w:t xml:space="preserve">. </w:t>
      </w:r>
      <w:r w:rsidR="00823A14" w:rsidRPr="00EA5A66">
        <w:t xml:space="preserve">Szczegółowe zasady dotyczące zasad korzystania z Symulatora określono w Załącznikach nr </w:t>
      </w:r>
      <w:r w:rsidR="004F6303" w:rsidRPr="00EA5A66">
        <w:t xml:space="preserve">1 </w:t>
      </w:r>
      <w:r w:rsidR="00823A14" w:rsidRPr="00EA5A66">
        <w:t>i nr 4 do Regulaminu</w:t>
      </w:r>
      <w:r w:rsidR="006A0310" w:rsidRPr="00EA5A66">
        <w:t>.</w:t>
      </w:r>
    </w:p>
    <w:p w14:paraId="1A260C82" w14:textId="1DA10521" w:rsidR="00666BF2" w:rsidRPr="00D94FA2" w:rsidRDefault="00EF1F78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>Demonstrator</w:t>
      </w:r>
      <w:r w:rsidRPr="00EA5A66">
        <w:t xml:space="preserve">] </w:t>
      </w:r>
      <w:r w:rsidR="00666BF2" w:rsidRPr="00EA5A66">
        <w:t>W Etapie II nie więcej niż jeden Uczestnik Przedsięwzięcia (z zastrzeżeniem postanowień dot. możliwości zwiększenia budżetu przez NCBR</w:t>
      </w:r>
      <w:r w:rsidR="004D6C48" w:rsidRPr="00EA5A66">
        <w:rPr>
          <w:rFonts w:cstheme="majorBidi"/>
        </w:rPr>
        <w:t xml:space="preserve"> </w:t>
      </w:r>
      <w:r w:rsidR="004D6C48" w:rsidRPr="00EA5A66">
        <w:t xml:space="preserve">zgodnie z Rozdziałem </w:t>
      </w:r>
      <w:r w:rsidRPr="00EA5A66">
        <w:fldChar w:fldCharType="begin"/>
      </w:r>
      <w:r w:rsidRPr="00EA5A66">
        <w:instrText xml:space="preserve"> REF _Ref54707550 \r \h  \* MERGEFORMAT </w:instrText>
      </w:r>
      <w:r w:rsidRPr="00EA5A66">
        <w:fldChar w:fldCharType="separate"/>
      </w:r>
      <w:r w:rsidR="003F7FC0">
        <w:t>X</w:t>
      </w:r>
      <w:r w:rsidRPr="00EA5A66">
        <w:fldChar w:fldCharType="end"/>
      </w:r>
      <w:r w:rsidR="004D6C48" w:rsidRPr="00EA5A66">
        <w:t xml:space="preserve"> Regulaminu</w:t>
      </w:r>
      <w:r w:rsidR="00666BF2" w:rsidRPr="00EA5A66">
        <w:t>), przedstawi pełnoskalow</w:t>
      </w:r>
      <w:r w:rsidR="00020F14" w:rsidRPr="00EA5A66">
        <w:t>ą</w:t>
      </w:r>
      <w:r w:rsidR="00666BF2" w:rsidRPr="00EA5A66">
        <w:t xml:space="preserve"> demonstracj</w:t>
      </w:r>
      <w:r w:rsidR="00020F14" w:rsidRPr="00EA5A66">
        <w:t>ę</w:t>
      </w:r>
      <w:r w:rsidR="00666BF2" w:rsidRPr="00EA5A66">
        <w:t xml:space="preserve"> opracowywanego w ramach Przedsięwzięcia Rozwiązania w postaci Demonstrator</w:t>
      </w:r>
      <w:r w:rsidR="00020F14" w:rsidRPr="00EA5A66">
        <w:t>a</w:t>
      </w:r>
      <w:r w:rsidR="00666BF2" w:rsidRPr="00EA5A66">
        <w:t>, któr</w:t>
      </w:r>
      <w:r w:rsidR="00020F14" w:rsidRPr="00EA5A66">
        <w:t>y</w:t>
      </w:r>
      <w:r w:rsidR="00666BF2" w:rsidRPr="00EA5A66">
        <w:t xml:space="preserve"> posłuż</w:t>
      </w:r>
      <w:r w:rsidR="00020F14" w:rsidRPr="00EA5A66">
        <w:t>y</w:t>
      </w:r>
      <w:r w:rsidR="00666BF2" w:rsidRPr="00EA5A66">
        <w:t xml:space="preserve"> do weryfikacji stawianych we Wniosku i późniejszych etapach przez Uczestnik</w:t>
      </w:r>
      <w:r w:rsidR="00020F14" w:rsidRPr="00EA5A66">
        <w:t>a</w:t>
      </w:r>
      <w:r w:rsidR="00666BF2" w:rsidRPr="00EA5A66">
        <w:t xml:space="preserve"> Przedsięwzięcia deklaracji i prowadzonych przez </w:t>
      </w:r>
      <w:r w:rsidR="00020F14" w:rsidRPr="00EA5A66">
        <w:t>niego</w:t>
      </w:r>
      <w:r w:rsidR="00666BF2" w:rsidRPr="00EA5A66">
        <w:t xml:space="preserve"> </w:t>
      </w:r>
      <w:r w:rsidR="00020F14" w:rsidRPr="00EA5A66">
        <w:t xml:space="preserve">prac </w:t>
      </w:r>
      <w:r w:rsidR="00666BF2" w:rsidRPr="00EA5A66">
        <w:t>oraz do przeniesienia założeń</w:t>
      </w:r>
      <w:r w:rsidR="00666BF2">
        <w:t xml:space="preserve"> dot. Rozwiązania do skali 1:1 w ramach Prac B+R Etapu II. Analiza i dialog techniczny przeprowadzone przez NCBR wskazują na to, że Demonstrator Technologii jest niezbędny do przeprowadzenia </w:t>
      </w:r>
      <w:r w:rsidR="007163FF" w:rsidRPr="7089E474">
        <w:rPr>
          <w:rFonts w:cstheme="majorBidi"/>
        </w:rPr>
        <w:t>weryfikacji</w:t>
      </w:r>
      <w:r w:rsidR="007163FF">
        <w:t xml:space="preserve"> </w:t>
      </w:r>
      <w:r w:rsidR="00666BF2">
        <w:t>prawdziwości wyników prac badawczo-rozwojowych, prowadzonych przez Uczestnika Przedsięwzięcia oraz potwierdzenia, że opracowana technologia nadaje się do wykorzystywania</w:t>
      </w:r>
      <w:r w:rsidR="7003B90A">
        <w:t xml:space="preserve"> w praktyce</w:t>
      </w:r>
      <w:r w:rsidR="00666BF2">
        <w:t>. Instalacj</w:t>
      </w:r>
      <w:r w:rsidR="00363D51">
        <w:t>a</w:t>
      </w:r>
      <w:r w:rsidR="00666BF2">
        <w:t xml:space="preserve"> </w:t>
      </w:r>
      <w:r w:rsidR="00020F14">
        <w:t>ta</w:t>
      </w:r>
      <w:r w:rsidR="00666BF2">
        <w:t xml:space="preserve"> nie </w:t>
      </w:r>
      <w:r w:rsidR="00020F14">
        <w:t>może</w:t>
      </w:r>
      <w:r w:rsidR="00666BF2">
        <w:t xml:space="preserve"> być zastąpion</w:t>
      </w:r>
      <w:r w:rsidR="00020F14">
        <w:t>a</w:t>
      </w:r>
      <w:r w:rsidR="00666BF2">
        <w:t xml:space="preserve"> symulatorami w zakresie praktycznej demonstracji Rozwiązania oraz jego propagowania. Demonstrator jest jednostkowym przykładem zastosowania technologii o wysokim potencjale skalowalności oraz powtarzalności i nie służy osiągnięciu rentowności rynkowej ani pokryciu kosztów badań lub rozwoju technologii w ramach Przedsięwzięcia. Stworzenie Demonstratora jest niezbędne do realizacji celów Przedsięwzięcia</w:t>
      </w:r>
      <w:r w:rsidR="00020F14">
        <w:t>,</w:t>
      </w:r>
      <w:r w:rsidR="00666BF2">
        <w:t xml:space="preserve"> jednak wtórne wobec prac badawczo-rozwojowych, co oznacza, że nie jest samo w sobie podstawowym celem ani </w:t>
      </w:r>
      <w:r w:rsidR="00C9470A">
        <w:t>P</w:t>
      </w:r>
      <w:r w:rsidR="00666BF2">
        <w:t>rac B+R ani Przedsięwzięcia. Ze względu na charakter Przedsięwzięcia nie jest możliwe ze względów technicznych, organizacyjnych, ekonomicznych i cel</w:t>
      </w:r>
      <w:r w:rsidR="64B0ABDA">
        <w:t>ów Przedsięwzięcia</w:t>
      </w:r>
      <w:r w:rsidR="00666BF2">
        <w:t xml:space="preserve"> wydzielenie stworzenia Demonstratora do osobnego zamówienia. Demonstrator nie jest docelow</w:t>
      </w:r>
      <w:r w:rsidR="37A11B7D">
        <w:t>o</w:t>
      </w:r>
      <w:r w:rsidR="00666BF2">
        <w:t xml:space="preserve"> jedynym, lecz przykładowym i materialnym wyrazem zastosowania stworzonego przez Uczestnika Przedsięwzięcia Rozwiązania. </w:t>
      </w:r>
      <w:bookmarkStart w:id="47" w:name="_Hlk53781338"/>
      <w:bookmarkStart w:id="48" w:name="_Hlk53781359"/>
      <w:bookmarkEnd w:id="47"/>
      <w:bookmarkEnd w:id="48"/>
      <w:r w:rsidR="00666BF2">
        <w:t>Po zakończeniu Przedsięwzięcia przewidywane jest wykorzystywanie Demonstrator</w:t>
      </w:r>
      <w:r w:rsidR="001F60B5">
        <w:t>a</w:t>
      </w:r>
      <w:r w:rsidR="00666BF2">
        <w:t xml:space="preserve"> przez </w:t>
      </w:r>
      <w:r w:rsidR="001F60B5">
        <w:t xml:space="preserve">Wykonawcę lub ewentualnie innego </w:t>
      </w:r>
      <w:r w:rsidR="00666BF2">
        <w:t>Użytkownika, w</w:t>
      </w:r>
      <w:r w:rsidR="001F60B5">
        <w:t> </w:t>
      </w:r>
      <w:r w:rsidR="00666BF2">
        <w:t xml:space="preserve">celu zapewnienia </w:t>
      </w:r>
      <w:r w:rsidR="001F60B5">
        <w:t>jego</w:t>
      </w:r>
      <w:r w:rsidR="00666BF2">
        <w:t xml:space="preserve"> funkcjonowania na potrzeby testowe, pokazowe, szkoleniowe i</w:t>
      </w:r>
      <w:r w:rsidR="574D74FE">
        <w:t xml:space="preserve"> </w:t>
      </w:r>
      <w:r w:rsidR="00666BF2">
        <w:t>promocyjne, z uwzględnieniem informacji chronionych prawnie i przez Umowę na zasadach rynkowych. Późniejsza eksploatacja Demonstratora jest nakierowana na pogłębioną weryfikację funkcjonowania Rozwiązania oraz jego propagowanie, dla potrzeb realizacji celu strategicznego Przedsięwzięcia.</w:t>
      </w:r>
    </w:p>
    <w:p w14:paraId="5834BA45" w14:textId="209CD3D3" w:rsidR="00666BF2" w:rsidRPr="00EA5A66" w:rsidRDefault="00666BF2" w:rsidP="003F7FC0">
      <w:pPr>
        <w:pStyle w:val="Akapitzlist"/>
        <w:spacing w:after="0"/>
        <w:ind w:left="567"/>
        <w:jc w:val="both"/>
      </w:pPr>
      <w:r>
        <w:t xml:space="preserve">Umowa określa </w:t>
      </w:r>
      <w:r w:rsidRPr="00EA5A66">
        <w:t xml:space="preserve">zobowiązania Uczestników Przedsięwzięcia związane z późniejszą eksploatacją Demonstratora, przez </w:t>
      </w:r>
      <w:r w:rsidR="008252C9" w:rsidRPr="00EA5A66">
        <w:t xml:space="preserve">okres </w:t>
      </w:r>
      <w:r w:rsidR="007163FF" w:rsidRPr="00EA5A66">
        <w:rPr>
          <w:rFonts w:cstheme="majorBidi"/>
        </w:rPr>
        <w:t>weryfikacji</w:t>
      </w:r>
      <w:r w:rsidR="007163FF" w:rsidRPr="00EA5A66">
        <w:t xml:space="preserve"> </w:t>
      </w:r>
      <w:r w:rsidR="008252C9" w:rsidRPr="00EA5A66">
        <w:t xml:space="preserve">w </w:t>
      </w:r>
      <w:r w:rsidR="12A47BC3" w:rsidRPr="00EA5A66">
        <w:t>trakcie</w:t>
      </w:r>
      <w:r w:rsidR="008252C9" w:rsidRPr="00EA5A66">
        <w:t xml:space="preserve"> Etapu III</w:t>
      </w:r>
      <w:r w:rsidRPr="00EA5A66">
        <w:t>.</w:t>
      </w:r>
      <w:bookmarkStart w:id="49" w:name="_Hlk59310195"/>
    </w:p>
    <w:p w14:paraId="6E978AD3" w14:textId="3B7715E7" w:rsidR="00A532B4" w:rsidRPr="00EA5A66" w:rsidRDefault="00391EA0" w:rsidP="003F7FC0">
      <w:pPr>
        <w:pStyle w:val="Akapitzlist"/>
        <w:spacing w:after="0"/>
        <w:ind w:left="567"/>
        <w:jc w:val="both"/>
      </w:pPr>
      <w:r w:rsidRPr="00EA5A66">
        <w:t>Demonstrator zostan</w:t>
      </w:r>
      <w:r w:rsidR="006A0310" w:rsidRPr="00EA5A66">
        <w:t>ie</w:t>
      </w:r>
      <w:r w:rsidRPr="00EA5A66">
        <w:t xml:space="preserve"> </w:t>
      </w:r>
      <w:r w:rsidR="006A0310" w:rsidRPr="00EA5A66">
        <w:t xml:space="preserve">stworzony w ramach </w:t>
      </w:r>
      <w:r w:rsidR="008E318B" w:rsidRPr="00EA5A66">
        <w:rPr>
          <w:rFonts w:cstheme="majorBidi"/>
        </w:rPr>
        <w:t>Systemu Demonstracyjnego</w:t>
      </w:r>
      <w:r w:rsidR="00C9470A" w:rsidRPr="00EA5A66">
        <w:t xml:space="preserve"> </w:t>
      </w:r>
      <w:r w:rsidR="009C6723" w:rsidRPr="00EA5A66">
        <w:t xml:space="preserve">o cechach określonych w </w:t>
      </w:r>
      <w:r w:rsidR="56140B7F" w:rsidRPr="00EA5A66">
        <w:t>Z</w:t>
      </w:r>
      <w:r w:rsidR="009C6723" w:rsidRPr="00EA5A66">
        <w:t>ałączniku nr 2 do Regulaminu</w:t>
      </w:r>
      <w:r w:rsidR="006A0310" w:rsidRPr="00EA5A66">
        <w:t xml:space="preserve"> i samodzielnie zapewnianej przez </w:t>
      </w:r>
      <w:r w:rsidR="00C9470A" w:rsidRPr="00EA5A66">
        <w:rPr>
          <w:rFonts w:cstheme="majorBidi"/>
        </w:rPr>
        <w:t>Uczestnika</w:t>
      </w:r>
      <w:r w:rsidR="00C9470A" w:rsidRPr="00EA5A66">
        <w:t xml:space="preserve"> </w:t>
      </w:r>
      <w:r w:rsidR="006A0310" w:rsidRPr="00EA5A66">
        <w:t>Przedsięwzięcia</w:t>
      </w:r>
      <w:r w:rsidR="002740D7" w:rsidRPr="00EA5A66">
        <w:t xml:space="preserve"> w ramach jego zasobów własnych </w:t>
      </w:r>
      <w:r w:rsidR="001F60B5" w:rsidRPr="00EA5A66">
        <w:t>lub zasobów</w:t>
      </w:r>
      <w:r w:rsidR="002740D7" w:rsidRPr="00EA5A66">
        <w:t xml:space="preserve"> udostępnionych mu przez podmiot trzeci</w:t>
      </w:r>
      <w:bookmarkEnd w:id="49"/>
      <w:r w:rsidR="00B35543" w:rsidRPr="00EA5A66">
        <w:t xml:space="preserve"> (Użytkownika)</w:t>
      </w:r>
      <w:r w:rsidR="002740D7" w:rsidRPr="00EA5A66">
        <w:t>, z zastrzeżeniem zda</w:t>
      </w:r>
      <w:r w:rsidR="00666BF2" w:rsidRPr="00EA5A66">
        <w:t>ń kolejnych</w:t>
      </w:r>
      <w:r w:rsidR="002740D7" w:rsidRPr="00EA5A66">
        <w:t xml:space="preserve">. </w:t>
      </w:r>
      <w:r w:rsidR="00666BF2" w:rsidRPr="00EA5A66">
        <w:t xml:space="preserve">Na etapie Wniosku Uczestnicy Przedsięwzięcia są zobowiązani jedynie do złożenia zobowiązania, że będą dysponować </w:t>
      </w:r>
      <w:r w:rsidR="008E318B" w:rsidRPr="00EA5A66">
        <w:t>Systemem Demonstracyjnym</w:t>
      </w:r>
      <w:r w:rsidR="00666BF2" w:rsidRPr="00EA5A66">
        <w:t xml:space="preserve">, zaś w ramach Wyniku Prac Etapu I są zobowiązani przedstawić NCBR wyciąg z dokumentu potwierdzającego prawa do </w:t>
      </w:r>
      <w:r w:rsidR="008E318B" w:rsidRPr="00EA5A66">
        <w:t>Systemu Demonstracyjnego</w:t>
      </w:r>
      <w:r w:rsidR="00666BF2" w:rsidRPr="00EA5A66">
        <w:t xml:space="preserve"> lub wyciąg z umowy potwierdzając</w:t>
      </w:r>
      <w:r w:rsidR="001F60B5" w:rsidRPr="00EA5A66">
        <w:t>ej</w:t>
      </w:r>
      <w:r w:rsidR="00666BF2" w:rsidRPr="00EA5A66">
        <w:t xml:space="preserve"> prawa do przeprowadzenia prac na </w:t>
      </w:r>
      <w:r w:rsidR="008E318B" w:rsidRPr="00EA5A66">
        <w:t xml:space="preserve">Systemie Demonstracyjnym </w:t>
      </w:r>
      <w:r w:rsidR="001F60B5" w:rsidRPr="00EA5A66">
        <w:t>i realizacji</w:t>
      </w:r>
      <w:r w:rsidR="66C29E49" w:rsidRPr="00EA5A66">
        <w:t xml:space="preserve"> wszystkich</w:t>
      </w:r>
      <w:r w:rsidR="001F60B5" w:rsidRPr="00EA5A66">
        <w:t xml:space="preserve"> innych obowiązków wynikających z Umowy</w:t>
      </w:r>
      <w:r w:rsidR="1CDF5212" w:rsidRPr="00EA5A66">
        <w:t xml:space="preserve">, </w:t>
      </w:r>
      <w:r w:rsidR="60F49412" w:rsidRPr="00EA5A66">
        <w:t>a związanych z Systemem Demonstracyjnym</w:t>
      </w:r>
      <w:r w:rsidR="00666BF2" w:rsidRPr="00EA5A66">
        <w:t xml:space="preserve">. </w:t>
      </w:r>
      <w:r w:rsidR="002740D7" w:rsidRPr="00EA5A66">
        <w:t xml:space="preserve">Okoliczność, że infrastruktura w ramach której powstanie Demonstrator należy do podmiotu trzeciego nie zwalnia Uczestnika Przedsięwzięcia </w:t>
      </w:r>
      <w:r w:rsidR="00666BF2" w:rsidRPr="00EA5A66">
        <w:t>z zobowiązań związanych z okresem gwarancji.</w:t>
      </w:r>
    </w:p>
    <w:p w14:paraId="54379EDE" w14:textId="3D576625" w:rsidR="002740D7" w:rsidRPr="00D94FA2" w:rsidRDefault="002740D7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 w:rsidRPr="00EA5A66">
        <w:t>[</w:t>
      </w:r>
      <w:r w:rsidRPr="00EA5A66">
        <w:rPr>
          <w:b/>
          <w:bCs/>
        </w:rPr>
        <w:t>Granica Błędu</w:t>
      </w:r>
      <w:r w:rsidRPr="00EA5A66">
        <w:t>] Ze względu na charakter prac badawczo-rozwojowych, Przedsięwzięcie przewiduje określony zakres Granicy Błędu, stanowiącej dopuszczalne odstępstwo pomiędzy założeniami określonymi</w:t>
      </w:r>
      <w:r>
        <w:t xml:space="preserve"> we Wniosku a Wynikiem Prac Etapu I</w:t>
      </w:r>
      <w:r w:rsidR="0082368B" w:rsidRPr="7089E474">
        <w:rPr>
          <w:rFonts w:cstheme="majorBidi"/>
        </w:rPr>
        <w:t>, szczegółowo określone  w Załączniku nr 1 do Regulaminu i wynoszące do 15%</w:t>
      </w:r>
      <w:r w:rsidRPr="7089E474">
        <w:rPr>
          <w:rFonts w:cstheme="majorBidi"/>
        </w:rPr>
        <w:t>.</w:t>
      </w:r>
      <w:r>
        <w:t xml:space="preserve"> Jednocześnie mając na względzie charakter Wyniku Prac Etapu I zasadniczo niedopuszczalne są odstępstwa pomiędzy konstrukcją Demonstratora</w:t>
      </w:r>
      <w:r w:rsidR="001F60B5">
        <w:t>,</w:t>
      </w:r>
      <w:r>
        <w:t xml:space="preserve"> a założeniami przedstawionymi w Wyniku Prac Etapu I</w:t>
      </w:r>
      <w:r w:rsidR="0082368B" w:rsidRPr="7089E474">
        <w:rPr>
          <w:rFonts w:cstheme="majorBidi"/>
        </w:rPr>
        <w:t>, poza szczególnymi przypadkami określonymi w Załączniku nr 1 do Regulaminu</w:t>
      </w:r>
      <w:r w:rsidRPr="7089E474">
        <w:rPr>
          <w:rFonts w:cstheme="majorBidi"/>
        </w:rPr>
        <w:t>.</w:t>
      </w:r>
    </w:p>
    <w:p w14:paraId="17D89EE0" w14:textId="6A44621B" w:rsidR="002740D7" w:rsidRPr="00D94FA2" w:rsidRDefault="002740D7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Okres gwarancyjny</w:t>
      </w:r>
      <w:r>
        <w:t>] Ze względów technologicznych, w ramach Etapu II zostaną Odebrane Wyniki Prac B+R pod warunkiem</w:t>
      </w:r>
      <w:r w:rsidR="001F60B5">
        <w:t xml:space="preserve"> ich</w:t>
      </w:r>
      <w:r>
        <w:t xml:space="preserve"> zgodności</w:t>
      </w:r>
      <w:r w:rsidR="001F60B5">
        <w:t>, w szczególności co do sposobu stworzenia Demonstratora,</w:t>
      </w:r>
      <w:r>
        <w:t xml:space="preserve"> z Wynikiem Prac Etapu I. Dodatkowo w okresie następującym po zakończeniu Prac B+R w ramach Etapu I i Etapu II Umowa przewiduje</w:t>
      </w:r>
      <w:r w:rsidRPr="7089E474">
        <w:rPr>
          <w:rFonts w:cstheme="majorBidi"/>
        </w:rPr>
        <w:t xml:space="preserve"> </w:t>
      </w:r>
      <w:r w:rsidR="00B94C0E" w:rsidRPr="7089E474">
        <w:rPr>
          <w:rFonts w:cstheme="majorBidi"/>
        </w:rPr>
        <w:t>zgodnie z Załącznikiem nr 4</w:t>
      </w:r>
      <w:r w:rsidR="00C9470A" w:rsidRPr="7089E474">
        <w:rPr>
          <w:rFonts w:cstheme="majorBidi"/>
        </w:rPr>
        <w:t xml:space="preserve"> </w:t>
      </w:r>
      <w:r w:rsidR="008252C9" w:rsidRPr="7089E474">
        <w:rPr>
          <w:rFonts w:cstheme="majorBidi"/>
        </w:rPr>
        <w:t xml:space="preserve">okres </w:t>
      </w:r>
      <w:r w:rsidR="007163FF" w:rsidRPr="7089E474">
        <w:rPr>
          <w:rFonts w:cstheme="majorBidi"/>
        </w:rPr>
        <w:t>weryfikacji</w:t>
      </w:r>
      <w:r w:rsidR="008252C9" w:rsidRPr="7089E474">
        <w:rPr>
          <w:rFonts w:cstheme="majorBidi"/>
        </w:rPr>
        <w:t>, zwany Etapem III</w:t>
      </w:r>
      <w:r>
        <w:t xml:space="preserve">, w którym stworzony przez Uczestnika Przedsięwzięcia dopuszczonego do Etapu II Demonstrator musi osiągnąć określone parametry, określone w Załączniku nr </w:t>
      </w:r>
      <w:r w:rsidR="0082368B" w:rsidRPr="7089E474">
        <w:rPr>
          <w:rFonts w:cstheme="majorBidi"/>
        </w:rPr>
        <w:t>1</w:t>
      </w:r>
      <w:r w:rsidRPr="7089E474">
        <w:rPr>
          <w:rFonts w:cstheme="majorBidi"/>
        </w:rPr>
        <w:t xml:space="preserve"> </w:t>
      </w:r>
      <w:r>
        <w:t xml:space="preserve">do Regulaminu w którym zasilanie Demonstratora energią odnawialną musi zostać utrzymane </w:t>
      </w:r>
      <w:r w:rsidRPr="7089E474">
        <w:rPr>
          <w:rFonts w:cstheme="majorBidi"/>
        </w:rPr>
        <w:t>na poziomie powyżej 80%</w:t>
      </w:r>
      <w:r w:rsidR="0082368B" w:rsidRPr="7089E474">
        <w:rPr>
          <w:rFonts w:cstheme="majorBidi"/>
        </w:rPr>
        <w:t xml:space="preserve"> i zgodnie z parametrami zgłoszonymi przez Uczestnika Przedsięwzięcia na potrzeby wykazania Wymagań Konkursowych</w:t>
      </w:r>
      <w:r w:rsidRPr="7089E474">
        <w:rPr>
          <w:rFonts w:cstheme="majorBidi"/>
        </w:rPr>
        <w:t>,</w:t>
      </w:r>
      <w:r>
        <w:t xml:space="preserve"> pod rygorem kar umownych nakładanych na Wykonawcę.</w:t>
      </w:r>
    </w:p>
    <w:p w14:paraId="0969C4EE" w14:textId="3439C65C" w:rsidR="00D52412" w:rsidRPr="00D94FA2" w:rsidRDefault="00D52412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="00823A14" w:rsidRPr="7089E474">
        <w:rPr>
          <w:b/>
          <w:bCs/>
        </w:rPr>
        <w:t xml:space="preserve">Rekomendacja Wykonawcy – dobre praktyki transformacji </w:t>
      </w:r>
      <w:r w:rsidR="001E0A08" w:rsidRPr="7089E474">
        <w:rPr>
          <w:b/>
          <w:bCs/>
        </w:rPr>
        <w:t>systemu elektrociepło</w:t>
      </w:r>
      <w:r w:rsidR="00823A14" w:rsidRPr="7089E474">
        <w:rPr>
          <w:b/>
          <w:bCs/>
        </w:rPr>
        <w:t xml:space="preserve">wniczego w kierunku OZE </w:t>
      </w:r>
      <w:r w:rsidRPr="7089E474">
        <w:rPr>
          <w:b/>
          <w:bCs/>
        </w:rPr>
        <w:t>i Komercjalizacja</w:t>
      </w:r>
      <w:r>
        <w:t>] Jeśli Wynik Prac Etapu I zostanie oceniony przez NCBR pozytywnie i Uczestnik Przedsięwzięcia otrzyma wynagrodzenie za ten etap, w zakresie w jakim Rozwiązanie stworzone przez Uczestnika Przedsięwzięcia będzie stanowić element:</w:t>
      </w:r>
    </w:p>
    <w:p w14:paraId="02F59BC2" w14:textId="629006FF" w:rsidR="00D52412" w:rsidRPr="00D94FA2" w:rsidRDefault="00D52412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Komponentu Procesowego, to </w:t>
      </w:r>
      <w:r w:rsidR="00B30FDA">
        <w:t xml:space="preserve">Zamawiający </w:t>
      </w:r>
      <w:r>
        <w:t>opublikuje w sieci Internet</w:t>
      </w:r>
      <w:r w:rsidR="00C9470A">
        <w:t xml:space="preserve"> z wykorzystaniem </w:t>
      </w:r>
      <w:r w:rsidR="008252C9">
        <w:t xml:space="preserve">swojej </w:t>
      </w:r>
      <w:r w:rsidR="00C9470A">
        <w:t>strony internetowej</w:t>
      </w:r>
      <w:r>
        <w:t xml:space="preserve"> 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 xml:space="preserve">wniczego w kierunku OZE, w tym </w:t>
      </w:r>
      <w:r>
        <w:t xml:space="preserve">Raport z modelowania numerycznego </w:t>
      </w:r>
      <w:r w:rsidR="009E1F36">
        <w:t>Elektrociepłowni</w:t>
      </w:r>
      <w:r>
        <w:t>, na zasadach opisanych w Umowie</w:t>
      </w:r>
      <w:r w:rsidR="000D2820">
        <w:t xml:space="preserve">; </w:t>
      </w:r>
      <w:r w:rsidR="00621716">
        <w:t xml:space="preserve">w razie dopuszczenia Uczestnika Przedsięwzięcia do Etapu II </w:t>
      </w:r>
      <w:r w:rsidR="00823A14">
        <w:t xml:space="preserve">Rekomendację Wykonawcy – dobre praktyki transformacji </w:t>
      </w:r>
      <w:r w:rsidR="001E0A08">
        <w:t>systemu elektrociepło</w:t>
      </w:r>
      <w:r w:rsidR="00823A14">
        <w:t xml:space="preserve">wniczego w kierunku OZE </w:t>
      </w:r>
      <w:r w:rsidR="00621716">
        <w:t>po zakończeniu Etapu II uzupełniona o Raport z przeprowadzonych prac badawczo-rozwojowych</w:t>
      </w:r>
      <w:r w:rsidR="00285FB9">
        <w:t>, a  następnie na bieżąco będzie aktualizowana o dane generowane przez Demonstrator;</w:t>
      </w:r>
    </w:p>
    <w:p w14:paraId="656E048C" w14:textId="1FFDBB4C" w:rsidR="009C6723" w:rsidRPr="00D94FA2" w:rsidRDefault="00D52412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>Komponentu Technologicznego, to p</w:t>
      </w:r>
      <w:r w:rsidR="00440422">
        <w:t>o zakończeniu badawczo-rozwojowej części Przedsięwzięcia</w:t>
      </w:r>
      <w:r w:rsidR="007C567A">
        <w:t>,</w:t>
      </w:r>
      <w:r w:rsidR="00AC62D6">
        <w:t xml:space="preserve"> </w:t>
      </w:r>
      <w:r w:rsidR="00440422">
        <w:t xml:space="preserve">w </w:t>
      </w:r>
      <w:r w:rsidR="007C567A">
        <w:t xml:space="preserve">odniesieniu do </w:t>
      </w:r>
      <w:r w:rsidR="00440422">
        <w:t xml:space="preserve">danego Uczestnika Przedsięwzięcia, on i NCBR będą realizować obowiązki i prawa dotyczące </w:t>
      </w:r>
      <w:r w:rsidR="00D21F7C">
        <w:t>komercjalizacji</w:t>
      </w:r>
      <w:r w:rsidR="00440422">
        <w:t xml:space="preserve"> opracowane</w:t>
      </w:r>
      <w:r w:rsidR="001066B4">
        <w:t>go</w:t>
      </w:r>
      <w:r w:rsidR="00440422">
        <w:t xml:space="preserve"> w jego ramach </w:t>
      </w:r>
      <w:r w:rsidR="001066B4">
        <w:t>Rozwiązania</w:t>
      </w:r>
      <w:r w:rsidR="007C567A">
        <w:t>, niezależnie od tego, na jakim etapie Przedsięwzięcia zakończył się udział danego Uczestnika Przedsięwzięcia</w:t>
      </w:r>
      <w:r w:rsidR="00440422">
        <w:t>.</w:t>
      </w:r>
    </w:p>
    <w:p w14:paraId="105BD437" w14:textId="06876FF4" w:rsidR="002740D7" w:rsidRPr="00D94FA2" w:rsidRDefault="002740D7" w:rsidP="003F7FC0">
      <w:pPr>
        <w:pStyle w:val="Akapitzlist"/>
        <w:spacing w:after="0"/>
        <w:ind w:left="567"/>
        <w:jc w:val="both"/>
      </w:pPr>
      <w:r w:rsidRPr="00D94FA2">
        <w:t xml:space="preserve">Podstawowym założeniem Przedsięwzięcia jest możliwość upowszechnienia Rozwiązania w zakresie Komponentu Procesowego </w:t>
      </w:r>
      <w:r w:rsidR="001F60B5" w:rsidRPr="00D94FA2">
        <w:t xml:space="preserve">w domenie publicznej </w:t>
      </w:r>
      <w:r w:rsidRPr="00D94FA2">
        <w:t>wśród wszystkich uczestników obrotu, bez konieczności ponoszenia przez nich żadnych opłat, dla potrzeb dalszego rozwoju obszaru objętego Przedsięwzięciem przez NCBR</w:t>
      </w:r>
      <w:r w:rsidR="0082368B" w:rsidRPr="00C9470A">
        <w:rPr>
          <w:rFonts w:cstheme="majorBidi"/>
        </w:rPr>
        <w:t xml:space="preserve"> i przedstawienie rzeczywistej możliwości </w:t>
      </w:r>
      <w:r w:rsidR="004E0559" w:rsidRPr="00C9470A">
        <w:rPr>
          <w:rFonts w:cstheme="majorBidi"/>
        </w:rPr>
        <w:t xml:space="preserve">jego zastosowania na przykładzie rozwiązań zaprezentowanych przez Uczestników Przedsięwzięcia (tzw. </w:t>
      </w:r>
      <w:r w:rsidR="004E0559" w:rsidRPr="00C9470A">
        <w:rPr>
          <w:rFonts w:cstheme="majorBidi"/>
          <w:i/>
          <w:iCs/>
        </w:rPr>
        <w:t>case study</w:t>
      </w:r>
      <w:r w:rsidR="004E0559" w:rsidRPr="00C9470A">
        <w:rPr>
          <w:rFonts w:cstheme="majorBidi"/>
        </w:rPr>
        <w:t>)</w:t>
      </w:r>
      <w:r w:rsidR="005609AE">
        <w:rPr>
          <w:rFonts w:cstheme="majorBidi"/>
        </w:rPr>
        <w:t xml:space="preserve"> wraz z dorobkiem twórców</w:t>
      </w:r>
      <w:r w:rsidR="004E0559" w:rsidRPr="00C9470A">
        <w:rPr>
          <w:rFonts w:cstheme="majorBidi"/>
        </w:rPr>
        <w:t>, a wiedza w tym zakresie będzie popularyzowana przez NCBR</w:t>
      </w:r>
      <w:r w:rsidRPr="00C9470A">
        <w:rPr>
          <w:rFonts w:cstheme="majorHAnsi"/>
        </w:rPr>
        <w:t xml:space="preserve">. </w:t>
      </w:r>
      <w:r w:rsidRPr="00D94FA2">
        <w:t>Jako ewentualność i wyłącznie w zakresie Komponentu Technologicznego przewidziana jest późniejsza komercjalizacja Rozwiązania, z uwzględnieniem jego przyszłych modyfikacji, w obrocie gospodarczym, poza Przedsięwzięciem, wraz z określeniem obowiązków Uczestników Przedsięwzięcia do późniejszej komercjalizacji Komponentu Technologicznego.</w:t>
      </w:r>
    </w:p>
    <w:p w14:paraId="08A7EAC9" w14:textId="4C687B91" w:rsidR="003718D4" w:rsidRPr="00D94FA2" w:rsidRDefault="008473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bookmarkStart w:id="50" w:name="_Hlk53752720"/>
      <w:r>
        <w:t>[</w:t>
      </w:r>
      <w:r w:rsidRPr="7089E474">
        <w:rPr>
          <w:b/>
          <w:bCs/>
        </w:rPr>
        <w:t>Własność Demonstratora i dalsze działania Uczestników Przedsięwzięcia względem Demonstratorów</w:t>
      </w:r>
      <w:r>
        <w:t>] NCBR nie nabywa praw</w:t>
      </w:r>
      <w:r w:rsidR="00F744C6">
        <w:t>, w tym prawa własności,</w:t>
      </w:r>
      <w:r>
        <w:t xml:space="preserve"> do Demonstratora</w:t>
      </w:r>
      <w:r w:rsidR="00F744C6">
        <w:t xml:space="preserve"> poza określonymi w Umowie wyraźnie uprawnieniami</w:t>
      </w:r>
      <w:r>
        <w:t xml:space="preserve">, </w:t>
      </w:r>
      <w:r w:rsidR="00F744C6">
        <w:t xml:space="preserve">przy czym Demonstrator </w:t>
      </w:r>
      <w:r>
        <w:t xml:space="preserve">po stworzeniu </w:t>
      </w:r>
      <w:r w:rsidR="001F60B5">
        <w:t>stanie się</w:t>
      </w:r>
      <w:r>
        <w:t xml:space="preserve"> własnością </w:t>
      </w:r>
      <w:r w:rsidR="00F744C6">
        <w:t>Użytkownika</w:t>
      </w:r>
      <w:r>
        <w:t>. W przypadku Uczestnik</w:t>
      </w:r>
      <w:r w:rsidR="001F60B5">
        <w:t>a</w:t>
      </w:r>
      <w:r>
        <w:t xml:space="preserve"> Przedsięwzięcia, któr</w:t>
      </w:r>
      <w:r w:rsidR="001F60B5">
        <w:t>y</w:t>
      </w:r>
      <w:r>
        <w:t xml:space="preserve"> stworz</w:t>
      </w:r>
      <w:r w:rsidR="001F60B5">
        <w:t>y</w:t>
      </w:r>
      <w:r>
        <w:t xml:space="preserve"> Demonstrator, </w:t>
      </w:r>
      <w:r w:rsidR="001F60B5">
        <w:t>jest on</w:t>
      </w:r>
      <w:r>
        <w:t xml:space="preserve"> zobowiązan</w:t>
      </w:r>
      <w:r w:rsidR="001F60B5">
        <w:t>y</w:t>
      </w:r>
      <w:r>
        <w:t xml:space="preserve"> do zapewnienia utrzymania </w:t>
      </w:r>
      <w:r w:rsidR="001F60B5">
        <w:t>go</w:t>
      </w:r>
      <w:r>
        <w:t xml:space="preserve"> w odpowiednim stanie technicznym i dbania o generowanie przez nie</w:t>
      </w:r>
      <w:r w:rsidR="001F60B5">
        <w:t>go</w:t>
      </w:r>
      <w:r>
        <w:t xml:space="preserve"> danych (Danych Demonstrator</w:t>
      </w:r>
      <w:r w:rsidR="001F60B5">
        <w:t>a</w:t>
      </w:r>
      <w:r>
        <w:t>) w trakcie</w:t>
      </w:r>
      <w:r w:rsidR="008252C9">
        <w:t xml:space="preserve"> Etapu III</w:t>
      </w:r>
      <w:r>
        <w:t xml:space="preserve">, na zasadach określonych w Umowie i Załączniku nr </w:t>
      </w:r>
      <w:r w:rsidR="00C9470A" w:rsidRPr="7089E474">
        <w:rPr>
          <w:rFonts w:cstheme="majorBidi"/>
        </w:rPr>
        <w:t xml:space="preserve">4 </w:t>
      </w:r>
      <w:r>
        <w:t xml:space="preserve">do Regulaminu. Jak wskazano, NCBR oczekuje, że okoliczność dotycząca późniejszej własności Demonstratorów znajdzie swoje odzwierciedlenie w wynagrodzeniu </w:t>
      </w:r>
      <w:r w:rsidR="003718D4">
        <w:t xml:space="preserve">oczekiwanym przez </w:t>
      </w:r>
      <w:r>
        <w:t>Uczestników Przedsięwzięcia.</w:t>
      </w:r>
      <w:bookmarkEnd w:id="50"/>
    </w:p>
    <w:p w14:paraId="10DC83F1" w14:textId="3FE64655" w:rsidR="00847350" w:rsidRPr="00D94FA2" w:rsidRDefault="008473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Lokalizacja demonstracji</w:t>
      </w:r>
      <w:r>
        <w:t xml:space="preserve">] Demonstracja, z zastrzeżeniem wyjątkowych przypadków określonych w Umowie w postanowieniach dotyczących jej zmiany, będzie przeprowadzona na terenie </w:t>
      </w:r>
      <w:r w:rsidR="008E318B">
        <w:t>nieruchomości na których znajduje się System Demonstracyjny</w:t>
      </w:r>
      <w:r>
        <w:t xml:space="preserve"> posiadając</w:t>
      </w:r>
      <w:r w:rsidR="008E318B">
        <w:t>y</w:t>
      </w:r>
      <w:r>
        <w:t xml:space="preserve"> cechy określone w Załączniku nr 2 do Regulaminu</w:t>
      </w:r>
      <w:r w:rsidR="003718D4">
        <w:t xml:space="preserve">, wybranej i zapewnianej samodzielnie we własnym zakresie przez Uczestników Przedsięwzięcia. Uczestnik Przedsięwzięcia jest zobowiązany wskazać </w:t>
      </w:r>
      <w:r w:rsidR="008E318B">
        <w:t xml:space="preserve">System </w:t>
      </w:r>
      <w:r w:rsidR="003718D4">
        <w:t>Demonstracyjn</w:t>
      </w:r>
      <w:r w:rsidR="008E318B">
        <w:t>y</w:t>
      </w:r>
      <w:r w:rsidR="003718D4">
        <w:t xml:space="preserve"> we Wniosku. NCBR przysługuje w ramach Postępowania i Umowy uprawnienie do odrzucenia proponowane</w:t>
      </w:r>
      <w:r w:rsidR="008E318B">
        <w:t>go</w:t>
      </w:r>
      <w:r w:rsidR="003718D4">
        <w:t xml:space="preserve"> przez Uczestnika Przedsięwzięcia </w:t>
      </w:r>
      <w:r w:rsidR="008E318B">
        <w:t>Systemu Demonstracyjnego</w:t>
      </w:r>
      <w:r w:rsidR="003718D4">
        <w:t xml:space="preserve">, jeśli wskutek weryfikacji przeprowadzonej przez NCBR zostanie wykazane, że nie spełnia ona Wymagań określonych w Załączniku nr 2 do Regulaminu. NCBR nie przysługują inne podstawy do kwestionowania wyboru </w:t>
      </w:r>
      <w:r w:rsidR="008E318B">
        <w:t>Systemu Demonstracyjnego</w:t>
      </w:r>
      <w:r w:rsidR="003718D4">
        <w:t xml:space="preserve">. Możliwość zmiany </w:t>
      </w:r>
      <w:r w:rsidR="008E318B">
        <w:t xml:space="preserve">Systemu Demonstracyjnego </w:t>
      </w:r>
      <w:r w:rsidR="003718D4">
        <w:t>po zawarciu Umowy, została zawarta w jej klauzulach rewizyjnych</w:t>
      </w:r>
      <w:r w:rsidR="004E0559" w:rsidRPr="7089E474">
        <w:rPr>
          <w:rFonts w:cstheme="majorBidi"/>
        </w:rPr>
        <w:t>,</w:t>
      </w:r>
      <w:r w:rsidR="008016FC" w:rsidRPr="7089E474">
        <w:rPr>
          <w:rFonts w:cstheme="majorBidi"/>
        </w:rPr>
        <w:t xml:space="preserve"> przy czym</w:t>
      </w:r>
      <w:r w:rsidR="004E0559" w:rsidRPr="7089E474">
        <w:rPr>
          <w:rFonts w:cstheme="majorBidi"/>
        </w:rPr>
        <w:t xml:space="preserve"> </w:t>
      </w:r>
      <w:r w:rsidR="008E318B" w:rsidRPr="7089E474">
        <w:rPr>
          <w:rFonts w:cstheme="majorBidi"/>
        </w:rPr>
        <w:t xml:space="preserve">nowy System Demonstracyjny </w:t>
      </w:r>
      <w:r w:rsidR="008016FC" w:rsidRPr="7089E474">
        <w:rPr>
          <w:rFonts w:cstheme="majorBidi"/>
        </w:rPr>
        <w:t xml:space="preserve">musi spełniać </w:t>
      </w:r>
      <w:r w:rsidR="004E0559" w:rsidRPr="7089E474">
        <w:rPr>
          <w:rFonts w:cstheme="majorBidi"/>
        </w:rPr>
        <w:t xml:space="preserve">wymogi określone w Załączniku nr 2 do Regulaminu i </w:t>
      </w:r>
      <w:r w:rsidR="008016FC" w:rsidRPr="7089E474">
        <w:rPr>
          <w:rFonts w:cstheme="majorBidi"/>
        </w:rPr>
        <w:t xml:space="preserve">taka zmiana </w:t>
      </w:r>
      <w:r w:rsidR="004E0559" w:rsidRPr="7089E474">
        <w:rPr>
          <w:rFonts w:cstheme="majorBidi"/>
        </w:rPr>
        <w:t>nie będzie skutkować pogorszeniem parametrów przedstawionych na potrzeby Wymagań Obligatoryjnych i Konkursowych</w:t>
      </w:r>
      <w:r w:rsidR="003718D4" w:rsidRPr="7089E474">
        <w:rPr>
          <w:rFonts w:cstheme="majorBidi"/>
        </w:rPr>
        <w:t>.</w:t>
      </w:r>
    </w:p>
    <w:p w14:paraId="76BE5BBC" w14:textId="5AC4027F" w:rsidR="00847350" w:rsidRPr="00D94FA2" w:rsidRDefault="00847350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Ryzyko</w:t>
      </w:r>
      <w:r>
        <w:t xml:space="preserve"> </w:t>
      </w:r>
      <w:r w:rsidRPr="7089E474">
        <w:rPr>
          <w:b/>
          <w:bCs/>
        </w:rPr>
        <w:t>badawcze</w:t>
      </w:r>
      <w:r>
        <w:t xml:space="preserve"> </w:t>
      </w:r>
      <w:r w:rsidRPr="7089E474">
        <w:rPr>
          <w:b/>
          <w:bCs/>
        </w:rPr>
        <w:t>i podział wynagrodzenia</w:t>
      </w:r>
      <w:r>
        <w:t xml:space="preserve">] Uwzględniając niepewność związaną z procesem badawczo-rozwojowym, wynagrodzenie należne Uczestnikowi Przedsięwzięcia jest podzielone na część należną  za wykonanie usług badawczo-rozwojowych zgodnie z Umową, w szczególności z Harmonogramem Rzeczowo-Finansowym (Wynagrodzenie Podstawowe) przy dopuszczalnej Umową (art. </w:t>
      </w:r>
      <w:del w:id="51" w:author="Autor">
        <w:r w:rsidDel="00735797">
          <w:delText xml:space="preserve">10 </w:delText>
        </w:r>
      </w:del>
      <w:ins w:id="52" w:author="Autor">
        <w:r w:rsidR="00735797">
          <w:t xml:space="preserve">11 </w:t>
        </w:r>
      </w:ins>
      <w:r>
        <w:t>§3) Granicy Błędu dot. niedopełnienia określonych Umową Wymagań, oraz na część uzależnioną od osiągnięcia przez niego w efekcie Prac B+R wszystkich, wskazanych we Wniosku i ewentualnym Postąpieniu w ramach Etapu I, parametrów dla Wymagań Konkursowych</w:t>
      </w:r>
      <w:r w:rsidR="00A12C19">
        <w:t xml:space="preserve"> i</w:t>
      </w:r>
      <w:r>
        <w:t xml:space="preserve"> Jakościowych (Wynagrodzenie Uzupełniające, tzw. success fee).</w:t>
      </w:r>
      <w:bookmarkStart w:id="53" w:name="_Hlk53783845"/>
      <w:bookmarkEnd w:id="53"/>
    </w:p>
    <w:p w14:paraId="21714A06" w14:textId="6C5E5B61" w:rsidR="00153DF5" w:rsidRPr="00D94FA2" w:rsidRDefault="00153DF5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Ocena</w:t>
      </w:r>
      <w:r>
        <w:t xml:space="preserve">] Ocena propozycji Wnioskodawców/Uczestników Przedsięwzięcia jest dokonywana </w:t>
      </w:r>
      <w:r w:rsidR="009D2D77">
        <w:t xml:space="preserve">na etapie oceny Wniosków, a następnie </w:t>
      </w:r>
      <w:r w:rsidR="009B175B">
        <w:t>w ramach Selekcji</w:t>
      </w:r>
      <w:r w:rsidR="003F27B8">
        <w:t>,</w:t>
      </w:r>
      <w:r w:rsidR="009B175B">
        <w:t xml:space="preserve"> </w:t>
      </w:r>
      <w:r w:rsidR="00C07695">
        <w:t xml:space="preserve">przez ocenę poniższych </w:t>
      </w:r>
      <w:r w:rsidR="005CF5CF">
        <w:t>Wymagań</w:t>
      </w:r>
      <w:r w:rsidR="00C07695">
        <w:t xml:space="preserve"> zgodnie z zasadami </w:t>
      </w:r>
      <w:r w:rsidR="004E09D7">
        <w:t xml:space="preserve">i według punktacji </w:t>
      </w:r>
      <w:r w:rsidR="009B175B">
        <w:t xml:space="preserve">określonych w </w:t>
      </w:r>
      <w:r w:rsidR="00A65A55">
        <w:t>Załączni</w:t>
      </w:r>
      <w:r w:rsidR="009B175B">
        <w:t xml:space="preserve">ku nr </w:t>
      </w:r>
      <w:r w:rsidR="007C6AED" w:rsidRPr="7089E474">
        <w:rPr>
          <w:rFonts w:cstheme="majorBidi"/>
        </w:rPr>
        <w:t xml:space="preserve">4 i nr </w:t>
      </w:r>
      <w:r w:rsidR="009B175B">
        <w:t>5 do Regulaminu</w:t>
      </w:r>
      <w:r>
        <w:t>:</w:t>
      </w:r>
      <w:bookmarkStart w:id="54" w:name="_Hlk53780793"/>
    </w:p>
    <w:p w14:paraId="6928A71A" w14:textId="789A2BA5" w:rsidR="00545F11" w:rsidRPr="00D94FA2" w:rsidRDefault="005CF5CF" w:rsidP="003F7FC0">
      <w:pPr>
        <w:pStyle w:val="Akapitzlist"/>
        <w:numPr>
          <w:ilvl w:val="1"/>
          <w:numId w:val="33"/>
        </w:numPr>
        <w:ind w:left="993"/>
        <w:jc w:val="both"/>
      </w:pPr>
      <w:r>
        <w:t>Wymagań</w:t>
      </w:r>
      <w:r w:rsidR="008545BC">
        <w:t xml:space="preserve"> Formalnych</w:t>
      </w:r>
      <w:r w:rsidR="00153DF5">
        <w:t>, czyli weryfikacji</w:t>
      </w:r>
      <w:r w:rsidR="00A65A55">
        <w:t xml:space="preserve"> w </w:t>
      </w:r>
      <w:r w:rsidR="00545F11">
        <w:t xml:space="preserve">zakresie ich formy, kompletności, </w:t>
      </w:r>
      <w:bookmarkStart w:id="55" w:name="_Hlk59575385"/>
      <w:r w:rsidR="00977E1A">
        <w:t xml:space="preserve">wystąpienia </w:t>
      </w:r>
      <w:bookmarkEnd w:id="55"/>
      <w:r w:rsidR="00545F11">
        <w:t>podstaw wykluczenia Uczestnika Przedsięwzięcia</w:t>
      </w:r>
      <w:r w:rsidR="00977E1A">
        <w:t xml:space="preserve"> (tylko na etapie Postępowania)</w:t>
      </w:r>
      <w:r w:rsidR="00545F11">
        <w:t xml:space="preserve">, a także zgodności ich przedstawienia z określoną w Regulaminie lub Umowie procedurą; </w:t>
      </w:r>
    </w:p>
    <w:p w14:paraId="081E9F48" w14:textId="1B990975" w:rsidR="00153DF5" w:rsidRPr="00D94FA2" w:rsidRDefault="005CF5CF" w:rsidP="003F7FC0">
      <w:pPr>
        <w:pStyle w:val="Akapitzlist"/>
        <w:numPr>
          <w:ilvl w:val="1"/>
          <w:numId w:val="33"/>
        </w:numPr>
        <w:spacing w:after="0"/>
        <w:ind w:left="993"/>
        <w:jc w:val="both"/>
      </w:pPr>
      <w:r>
        <w:t>Wymagań</w:t>
      </w:r>
      <w:r w:rsidR="00391EA0">
        <w:t xml:space="preserve"> </w:t>
      </w:r>
      <w:r w:rsidR="001066B4">
        <w:t>Obligatoryjnych</w:t>
      </w:r>
      <w:r w:rsidR="00391EA0">
        <w:t xml:space="preserve"> określonych w </w:t>
      </w:r>
      <w:r w:rsidR="00A65A55">
        <w:t>Załączni</w:t>
      </w:r>
      <w:r w:rsidR="00391EA0">
        <w:t>ku nr 1 do Regulaminu</w:t>
      </w:r>
      <w:r w:rsidR="00153DF5">
        <w:t>, czyli weryfikacji czy dan</w:t>
      </w:r>
      <w:r w:rsidR="001066B4">
        <w:t xml:space="preserve">e Rozwiązanie </w:t>
      </w:r>
      <w:r w:rsidR="00153DF5">
        <w:t xml:space="preserve">spełnia konieczne (minimalne) </w:t>
      </w:r>
      <w:r w:rsidR="6FA4B80B">
        <w:t>Wymagania</w:t>
      </w:r>
      <w:r w:rsidR="00153DF5">
        <w:t xml:space="preserve"> </w:t>
      </w:r>
      <w:r w:rsidR="009D2D77">
        <w:t xml:space="preserve">techniczne </w:t>
      </w:r>
      <w:r w:rsidR="00153DF5">
        <w:t>stawiane przed ni</w:t>
      </w:r>
      <w:r w:rsidR="001066B4">
        <w:t>m</w:t>
      </w:r>
      <w:r w:rsidR="00153DF5">
        <w:t xml:space="preserve"> w ramach Przedsięwzięcia,</w:t>
      </w:r>
      <w:r w:rsidR="005A6AE4" w:rsidRPr="7089E474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154BD9FE" w:rsidR="00153DF5" w:rsidRPr="00D94FA2" w:rsidRDefault="00153DF5" w:rsidP="003F7FC0">
      <w:pPr>
        <w:pStyle w:val="Akapitzlist"/>
        <w:numPr>
          <w:ilvl w:val="1"/>
          <w:numId w:val="33"/>
        </w:numPr>
        <w:spacing w:after="0"/>
        <w:ind w:left="993"/>
        <w:jc w:val="both"/>
      </w:pPr>
      <w:r>
        <w:t>merytoryczn</w:t>
      </w:r>
      <w:r w:rsidR="001066B4">
        <w:t>ych</w:t>
      </w:r>
      <w:r>
        <w:t xml:space="preserve"> </w:t>
      </w:r>
      <w:r w:rsidR="005CF5CF">
        <w:t>Wymagań</w:t>
      </w:r>
      <w:r w:rsidR="00391EA0">
        <w:t xml:space="preserve"> </w:t>
      </w:r>
      <w:r w:rsidR="001066B4">
        <w:t>Konkursowych</w:t>
      </w:r>
      <w:r w:rsidR="00391EA0">
        <w:t xml:space="preserve"> określonych w </w:t>
      </w:r>
      <w:r w:rsidR="00A65A55">
        <w:t>Załączni</w:t>
      </w:r>
      <w:r w:rsidR="00391EA0">
        <w:t>ku nr 1 do Regulaminu</w:t>
      </w:r>
      <w:r>
        <w:t>, czyli w</w:t>
      </w:r>
      <w:r w:rsidR="007C20AA">
        <w:t xml:space="preserve">eryfikacji w jakim stopniu </w:t>
      </w:r>
      <w:r w:rsidR="001066B4">
        <w:t>dane Rozwiązanie</w:t>
      </w:r>
      <w:r w:rsidR="007C20AA">
        <w:t xml:space="preserve"> wypada w </w:t>
      </w:r>
      <w:r w:rsidR="00FC1427">
        <w:t xml:space="preserve">zestawieniu </w:t>
      </w:r>
      <w:r w:rsidR="001066B4">
        <w:t xml:space="preserve">z </w:t>
      </w:r>
      <w:r w:rsidR="6C4BA7F2">
        <w:t>K</w:t>
      </w:r>
      <w:r w:rsidR="001066B4">
        <w:t>ryteriami stawianymi przez NCBR</w:t>
      </w:r>
      <w:r w:rsidR="007C20AA">
        <w:t xml:space="preserve"> </w:t>
      </w:r>
      <w:r w:rsidR="00293233">
        <w:t xml:space="preserve">oraz w </w:t>
      </w:r>
      <w:r w:rsidR="007C20AA">
        <w:t xml:space="preserve">porównaniu z innymi </w:t>
      </w:r>
      <w:r w:rsidR="001066B4">
        <w:t xml:space="preserve">Rozwiązaniami </w:t>
      </w:r>
      <w:r w:rsidR="007C20AA">
        <w:t xml:space="preserve">tworzonymi w ramach Przedsięwzięcia, w sposób umożliwiający selekcję na kolejnych etapach najlepiej rokujących </w:t>
      </w:r>
      <w:r w:rsidR="008D45B0">
        <w:t>Rozwiązań</w:t>
      </w:r>
      <w:r w:rsidR="007C20AA">
        <w:t>,</w:t>
      </w:r>
    </w:p>
    <w:p w14:paraId="0CAC211D" w14:textId="2E374739" w:rsidR="007C20AA" w:rsidRPr="00D94FA2" w:rsidRDefault="00391EA0" w:rsidP="003F7FC0">
      <w:pPr>
        <w:pStyle w:val="Akapitzlist"/>
        <w:numPr>
          <w:ilvl w:val="1"/>
          <w:numId w:val="33"/>
        </w:numPr>
        <w:spacing w:after="0"/>
        <w:ind w:left="993"/>
        <w:jc w:val="both"/>
      </w:pPr>
      <w:r>
        <w:t>merytorycznych</w:t>
      </w:r>
      <w:r w:rsidR="004E09D7">
        <w:t xml:space="preserve"> </w:t>
      </w:r>
      <w:r w:rsidR="005CF5CF">
        <w:t>Wymagań</w:t>
      </w:r>
      <w:r w:rsidR="004E09D7">
        <w:t xml:space="preserve"> Jakościowych </w:t>
      </w:r>
      <w:r>
        <w:t xml:space="preserve">określonych w </w:t>
      </w:r>
      <w:r w:rsidR="00A65A55">
        <w:t>Załączni</w:t>
      </w:r>
      <w:r>
        <w:t xml:space="preserve">ku nr 1 do Regulaminu, </w:t>
      </w:r>
      <w:r w:rsidR="00042A14">
        <w:t>służących weryfikacji jakości proponowanego przez Uczestnika Przedsięwzięcia Rozwiązania i weryfikowanych w porównaniu z innymi Rozwiązaniami tworzonymi w ramach Przedsięwzięcia</w:t>
      </w:r>
      <w:r w:rsidR="007C20AA">
        <w:t>.</w:t>
      </w:r>
    </w:p>
    <w:p w14:paraId="24D39065" w14:textId="6D9363B2" w:rsidR="00D96404" w:rsidRPr="00D94FA2" w:rsidRDefault="00D96404" w:rsidP="003F7FC0">
      <w:pPr>
        <w:spacing w:after="0"/>
        <w:ind w:left="567"/>
        <w:jc w:val="both"/>
      </w:pPr>
      <w:r w:rsidRPr="00D94FA2">
        <w:t xml:space="preserve">W wyniku </w:t>
      </w:r>
      <w:r w:rsidR="00672B95" w:rsidRPr="00D94FA2">
        <w:t xml:space="preserve">ww. </w:t>
      </w:r>
      <w:r w:rsidRPr="00D94FA2">
        <w:t>oceny Uczestnik Przedsięwzięcia może uzyskać:</w:t>
      </w:r>
    </w:p>
    <w:p w14:paraId="2972D01E" w14:textId="77777777" w:rsidR="00D96404" w:rsidRPr="00D94FA2" w:rsidRDefault="00D96404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 Negatywny:</w:t>
      </w:r>
    </w:p>
    <w:p w14:paraId="56367DE4" w14:textId="569BB5BE" w:rsidR="00D96404" w:rsidRPr="00D94FA2" w:rsidRDefault="00D96404" w:rsidP="003F7FC0">
      <w:pPr>
        <w:pStyle w:val="Akapitzlist"/>
        <w:numPr>
          <w:ilvl w:val="2"/>
          <w:numId w:val="33"/>
        </w:numPr>
        <w:spacing w:after="0"/>
        <w:ind w:left="1560" w:hanging="426"/>
        <w:jc w:val="both"/>
      </w:pPr>
      <w:r>
        <w:t>w ramach Postępowania skutkujący niedopuszczeniem Wnioskodawcy do zawarcia Umowy,</w:t>
      </w:r>
    </w:p>
    <w:p w14:paraId="625FEB09" w14:textId="184CFE35" w:rsidR="00D96404" w:rsidRPr="00D94FA2" w:rsidRDefault="00D96404" w:rsidP="003F7FC0">
      <w:pPr>
        <w:pStyle w:val="Akapitzlist"/>
        <w:numPr>
          <w:ilvl w:val="2"/>
          <w:numId w:val="33"/>
        </w:numPr>
        <w:spacing w:after="0"/>
        <w:ind w:left="1560" w:hanging="426"/>
        <w:jc w:val="both"/>
      </w:pPr>
      <w:r>
        <w:t xml:space="preserve">w ramach Umowy skutkujący </w:t>
      </w:r>
      <w:r w:rsidR="00DE278F">
        <w:t xml:space="preserve">– co do zasady – </w:t>
      </w:r>
      <w:r>
        <w:t xml:space="preserve">uznaniem przedmiotu danego Etapu za niewykonany i skutkujący wygaśnięciem </w:t>
      </w:r>
      <w:r w:rsidR="7666427C">
        <w:t>U</w:t>
      </w:r>
      <w:r>
        <w:t>mowy z danym Uczestnikiem Przedsięwzięcia,</w:t>
      </w:r>
    </w:p>
    <w:p w14:paraId="3F2E6D99" w14:textId="2E20A35A" w:rsidR="00D96404" w:rsidRPr="00D94FA2" w:rsidRDefault="00D96404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 Pozytywny:</w:t>
      </w:r>
    </w:p>
    <w:p w14:paraId="0877160E" w14:textId="2E981B0F" w:rsidR="00D96404" w:rsidRPr="00D94FA2" w:rsidRDefault="00D96404" w:rsidP="003F7FC0">
      <w:pPr>
        <w:pStyle w:val="Akapitzlist"/>
        <w:numPr>
          <w:ilvl w:val="0"/>
          <w:numId w:val="39"/>
        </w:numPr>
        <w:spacing w:after="0"/>
        <w:ind w:left="1560"/>
        <w:jc w:val="both"/>
      </w:pPr>
      <w:r w:rsidRPr="00D94FA2">
        <w:t>w ramach Postępowania skutkujący dopuszczeniem Wnioskodawcy do zawarcia Umowy,</w:t>
      </w:r>
    </w:p>
    <w:p w14:paraId="5B95C7F0" w14:textId="17B46563" w:rsidR="00D96404" w:rsidRPr="00D94FA2" w:rsidRDefault="00D96404" w:rsidP="003F7FC0">
      <w:pPr>
        <w:pStyle w:val="Akapitzlist"/>
        <w:numPr>
          <w:ilvl w:val="0"/>
          <w:numId w:val="39"/>
        </w:numPr>
        <w:spacing w:after="0"/>
        <w:ind w:left="1560"/>
        <w:jc w:val="both"/>
      </w:pPr>
      <w:r w:rsidRPr="00D94FA2">
        <w:t xml:space="preserve">w ramach Umowy skutkujący uznaniem przedmiotu danego Etapu, z uwzględnieniem dopuszczalnej Granicy Błędu, za wykonany zgodnie z Umową i skutkujący wygaśnięciem </w:t>
      </w:r>
      <w:r w:rsidR="55B8B515" w:rsidRPr="00D94FA2">
        <w:t>U</w:t>
      </w:r>
      <w:r w:rsidRPr="00D94FA2">
        <w:t xml:space="preserve">mowy z danym Uczestnikiem Przedsięwzięcia wskutek </w:t>
      </w:r>
      <w:r w:rsidR="3ED66F97" w:rsidRPr="00D94FA2">
        <w:t xml:space="preserve">tego, że pomimo Wyniku Pozytywnego nie był wśród </w:t>
      </w:r>
      <w:r w:rsidR="3962D3FF" w:rsidRPr="00D94FA2">
        <w:t xml:space="preserve">najlepszych Uczestników Przedsięwzięcia i przez to nie uzyskał </w:t>
      </w:r>
      <w:r w:rsidR="3ED66F97" w:rsidRPr="00D94FA2">
        <w:t xml:space="preserve">dopuszczenia go </w:t>
      </w:r>
      <w:r w:rsidR="00DB7EAB" w:rsidRPr="00D94FA2">
        <w:t xml:space="preserve">do kolejnego Etapu </w:t>
      </w:r>
      <w:r w:rsidR="003B070C" w:rsidRPr="00D94FA2">
        <w:t>albo w ramach Etapu II - zakończenia Prac B+R w ramach Etapu II bez uprawnienia do Wynagrodzenia Uzupełniającego za Etap II</w:t>
      </w:r>
      <w:r w:rsidRPr="00D94FA2">
        <w:t>,</w:t>
      </w:r>
    </w:p>
    <w:p w14:paraId="35277A21" w14:textId="6234BC6A" w:rsidR="00D96404" w:rsidRPr="00D94FA2" w:rsidRDefault="00DB7EAB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Wynikiem Pozytywnym z Dopuszczeniem do Kolejnego Etapu - skutkujący uznaniem przedmiotu danego Etapu, z uwzględnieniem dopuszczalnej Granicy Błędu, za wykonany zgodnie z Umową i skutkujący dopuszczeniem Uczestnika Przedsięwzięcia do kolejnego Etapu,</w:t>
      </w:r>
    </w:p>
    <w:p w14:paraId="33B9555B" w14:textId="3321F7A2" w:rsidR="00DB7EAB" w:rsidRPr="00D94FA2" w:rsidRDefault="00DB7EAB" w:rsidP="003F7FC0">
      <w:pPr>
        <w:pStyle w:val="Akapitzlist"/>
        <w:numPr>
          <w:ilvl w:val="0"/>
          <w:numId w:val="38"/>
        </w:numPr>
        <w:spacing w:after="0"/>
        <w:jc w:val="both"/>
      </w:pPr>
      <w:r w:rsidRPr="00D94FA2">
        <w:t>Wynik Końcowy Pozytywny – w przypadku, gdy Demonstrator wykonany przez Uczestnika Przedsięwzięcia</w:t>
      </w:r>
      <w:r w:rsidR="00EC1BE1" w:rsidRPr="00D94FA2">
        <w:t xml:space="preserve"> w </w:t>
      </w:r>
      <w:r w:rsidR="00EC1BE1" w:rsidRPr="00C9470A">
        <w:rPr>
          <w:rFonts w:cstheme="majorHAnsi"/>
        </w:rPr>
        <w:t>Etapie II</w:t>
      </w:r>
      <w:r w:rsidRPr="00D94FA2">
        <w:t xml:space="preserve"> przeszedł pomyślnie </w:t>
      </w:r>
      <w:r w:rsidR="00913902">
        <w:t>weryfikację</w:t>
      </w:r>
      <w:r w:rsidR="00913902" w:rsidRPr="00D94FA2">
        <w:t xml:space="preserve"> </w:t>
      </w:r>
      <w:r w:rsidR="003B070C" w:rsidRPr="00D94FA2">
        <w:t xml:space="preserve">i </w:t>
      </w:r>
      <w:r w:rsidR="0039764F" w:rsidRPr="00D94FA2">
        <w:t xml:space="preserve">Uczestnik Przedsięwzięcia </w:t>
      </w:r>
      <w:r w:rsidR="003B070C" w:rsidRPr="00D94FA2">
        <w:t>jest uprawniony do Wynagrodzenia Uzupełniającego za Etap II</w:t>
      </w:r>
      <w:r w:rsidRPr="00D94FA2">
        <w:t>.</w:t>
      </w:r>
    </w:p>
    <w:p w14:paraId="32AED751" w14:textId="38D5EDD9" w:rsidR="00E52F1E" w:rsidRPr="00D94FA2" w:rsidRDefault="00E52F1E" w:rsidP="003F7FC0">
      <w:pPr>
        <w:spacing w:after="0"/>
        <w:ind w:left="567"/>
        <w:jc w:val="both"/>
      </w:pPr>
      <w:r w:rsidRPr="00D94FA2">
        <w:t xml:space="preserve">W toku realizacji </w:t>
      </w:r>
      <w:r w:rsidR="00C03C84" w:rsidRPr="00D94FA2">
        <w:t xml:space="preserve">Umowy </w:t>
      </w:r>
      <w:r w:rsidRPr="00D94FA2">
        <w:t xml:space="preserve">Uczestnik Przedsięwzięcia ma możliwość – w celu uzyskania lepszego wyniku w ramach Selekcji – oferowania NCBR lepszych warunków realizacji zamówienia, </w:t>
      </w:r>
      <w:r w:rsidR="0052269F" w:rsidRPr="00D94FA2">
        <w:t>w ramach Postąpienia</w:t>
      </w:r>
      <w:r w:rsidRPr="00D94FA2">
        <w:t xml:space="preserve">. W toku realizacji Przedsięwzięcia, poza </w:t>
      </w:r>
      <w:r w:rsidR="0052269F" w:rsidRPr="00D94FA2">
        <w:t xml:space="preserve">jednoznacznie </w:t>
      </w:r>
      <w:r w:rsidR="00C03C84" w:rsidRPr="00D94FA2">
        <w:t xml:space="preserve">dopuszczalną przez </w:t>
      </w:r>
      <w:r w:rsidR="00A65A55" w:rsidRPr="00D94FA2">
        <w:t>Załączni</w:t>
      </w:r>
      <w:r w:rsidR="0052269F" w:rsidRPr="00D94FA2">
        <w:t xml:space="preserve">k nr 1 </w:t>
      </w:r>
      <w:r w:rsidR="00581301" w:rsidRPr="00D94FA2">
        <w:t xml:space="preserve">Granicą Błędu </w:t>
      </w:r>
      <w:r w:rsidR="00E810FE" w:rsidRPr="00D94FA2">
        <w:t>(</w:t>
      </w:r>
      <w:r w:rsidR="00AD79A9">
        <w:t xml:space="preserve">por. </w:t>
      </w:r>
      <w:r w:rsidR="00E810FE" w:rsidRPr="00D94FA2">
        <w:t xml:space="preserve">art. </w:t>
      </w:r>
      <w:del w:id="56" w:author="Autor">
        <w:r w:rsidR="00E810FE" w:rsidRPr="00D94FA2" w:rsidDel="00735797">
          <w:delText xml:space="preserve">10 </w:delText>
        </w:r>
      </w:del>
      <w:ins w:id="57" w:author="Autor">
        <w:r w:rsidR="00735797" w:rsidRPr="00D94FA2">
          <w:t>1</w:t>
        </w:r>
        <w:r w:rsidR="00735797">
          <w:t>1</w:t>
        </w:r>
        <w:r w:rsidR="00735797" w:rsidRPr="00D94FA2">
          <w:t xml:space="preserve"> </w:t>
        </w:r>
      </w:ins>
      <w:r w:rsidR="00E810FE" w:rsidRPr="00D94FA2">
        <w:t>§3)</w:t>
      </w:r>
      <w:r w:rsidR="00027A71">
        <w:t xml:space="preserve"> i szczególnych przypadkach określonych prawem opcji</w:t>
      </w:r>
      <w:r w:rsidRPr="00D94FA2">
        <w:t>, Wykonawca nie może pogarszać</w:t>
      </w:r>
      <w:r w:rsidR="00A90917" w:rsidRPr="00D94FA2">
        <w:t xml:space="preserve">, </w:t>
      </w:r>
      <w:r w:rsidR="00675C9A" w:rsidRPr="00D94FA2">
        <w:t xml:space="preserve">z </w:t>
      </w:r>
      <w:r w:rsidR="00A90917" w:rsidRPr="00D94FA2">
        <w:t>perspektyw</w:t>
      </w:r>
      <w:r w:rsidR="00675C9A" w:rsidRPr="00D94FA2">
        <w:t>y</w:t>
      </w:r>
      <w:r w:rsidR="00A90917" w:rsidRPr="00D94FA2">
        <w:t xml:space="preserve"> NCBR, </w:t>
      </w:r>
      <w:r w:rsidRPr="00D94FA2">
        <w:t>wskazanych we Wniosku</w:t>
      </w:r>
      <w:r w:rsidR="00A90917" w:rsidRPr="00D94FA2">
        <w:t xml:space="preserve"> warunków zamówienia</w:t>
      </w:r>
      <w:r w:rsidR="005D4D93" w:rsidRPr="00D94FA2">
        <w:t>,</w:t>
      </w:r>
      <w:r w:rsidRPr="00D94FA2">
        <w:t xml:space="preserve"> pod rygorem </w:t>
      </w:r>
      <w:r w:rsidR="005D4D93" w:rsidRPr="00D94FA2">
        <w:t xml:space="preserve">jego </w:t>
      </w:r>
      <w:r w:rsidRPr="00D94FA2">
        <w:t>wykluczenia z dalszego udziału w Przedsięwzięciu</w:t>
      </w:r>
      <w:r w:rsidR="005E4FFB" w:rsidRPr="00D94FA2">
        <w:t>.</w:t>
      </w:r>
    </w:p>
    <w:bookmarkEnd w:id="54"/>
    <w:p w14:paraId="63A4E8E8" w14:textId="524D61A8" w:rsidR="007F6CE8" w:rsidRPr="00D94FA2" w:rsidRDefault="0074568D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="00311ED6" w:rsidRPr="7089E474">
        <w:rPr>
          <w:b/>
          <w:bCs/>
        </w:rPr>
        <w:t>Brak p</w:t>
      </w:r>
      <w:r w:rsidRPr="7089E474">
        <w:rPr>
          <w:b/>
          <w:bCs/>
        </w:rPr>
        <w:t>referencj</w:t>
      </w:r>
      <w:r w:rsidR="00355D32" w:rsidRPr="7089E474">
        <w:rPr>
          <w:b/>
          <w:bCs/>
        </w:rPr>
        <w:t>i</w:t>
      </w:r>
      <w:r w:rsidRPr="7089E474">
        <w:rPr>
          <w:b/>
          <w:bCs/>
        </w:rPr>
        <w:t xml:space="preserve"> w </w:t>
      </w:r>
      <w:r w:rsidR="000D7C5C" w:rsidRPr="7089E474">
        <w:rPr>
          <w:b/>
          <w:bCs/>
        </w:rPr>
        <w:t>p</w:t>
      </w:r>
      <w:r w:rsidR="00CF6DDD" w:rsidRPr="7089E474">
        <w:rPr>
          <w:b/>
          <w:bCs/>
        </w:rPr>
        <w:t>rzyszłości</w:t>
      </w:r>
      <w:r>
        <w:t>]</w:t>
      </w:r>
      <w:r w:rsidR="00311ED6">
        <w:t xml:space="preserve"> </w:t>
      </w:r>
      <w:bookmarkStart w:id="58" w:name="_Hlk53783949"/>
      <w:r w:rsidR="00311ED6">
        <w:t xml:space="preserve">Uczestnicy Przedsięwzięcia nie </w:t>
      </w:r>
      <w:r w:rsidR="00677555">
        <w:t xml:space="preserve">uzyskują w wyniku Przedsięwzięcia preferencji względem </w:t>
      </w:r>
      <w:r w:rsidR="00311ED6">
        <w:t>zamówie</w:t>
      </w:r>
      <w:r w:rsidR="00677555">
        <w:t>ń</w:t>
      </w:r>
      <w:r w:rsidR="00311ED6">
        <w:t xml:space="preserve"> dokonywanych </w:t>
      </w:r>
      <w:r w:rsidR="007F6CE8">
        <w:t xml:space="preserve">w </w:t>
      </w:r>
      <w:r w:rsidR="000D7C5C">
        <w:t>p</w:t>
      </w:r>
      <w:r w:rsidR="00CF6DDD">
        <w:t>rzyszłości</w:t>
      </w:r>
      <w:r w:rsidR="007F6CE8">
        <w:t xml:space="preserve"> przez NCBR</w:t>
      </w:r>
      <w:bookmarkEnd w:id="58"/>
      <w:r w:rsidR="00F400B9">
        <w:t>.</w:t>
      </w:r>
    </w:p>
    <w:p w14:paraId="5A04F227" w14:textId="2D701A25" w:rsidR="007F6CE8" w:rsidRPr="00D94FA2" w:rsidRDefault="00503FBC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bookmarkStart w:id="59" w:name="_Ref53784002"/>
      <w:r>
        <w:t>[</w:t>
      </w:r>
      <w:r w:rsidRPr="7089E474">
        <w:rPr>
          <w:b/>
          <w:bCs/>
        </w:rPr>
        <w:t>Korzyści NCBR</w:t>
      </w:r>
      <w:r>
        <w:t>]</w:t>
      </w:r>
      <w:r w:rsidR="007F6CE8">
        <w:t xml:space="preserve"> </w:t>
      </w:r>
      <w:r w:rsidR="00865A76">
        <w:t xml:space="preserve">Korzyści </w:t>
      </w:r>
      <w:r w:rsidR="00E05DFF">
        <w:t xml:space="preserve">zasadniczo </w:t>
      </w:r>
      <w:r w:rsidR="00865A76">
        <w:t xml:space="preserve">uzyskiwane </w:t>
      </w:r>
      <w:r w:rsidR="007F6CE8">
        <w:t>przez NCBR</w:t>
      </w:r>
      <w:r w:rsidR="00865A76">
        <w:t xml:space="preserve"> w wyniku Przedsięwzięcia to</w:t>
      </w:r>
      <w:r w:rsidR="007F6CE8">
        <w:t>:</w:t>
      </w:r>
      <w:bookmarkEnd w:id="59"/>
    </w:p>
    <w:p w14:paraId="24473641" w14:textId="6049357C" w:rsidR="007F6CE8" w:rsidRPr="00D94FA2" w:rsidRDefault="007F6CE8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bookmarkStart w:id="60" w:name="_Hlk52627907"/>
      <w:r>
        <w:t>usługi badawczo-rozwojowe</w:t>
      </w:r>
      <w:r w:rsidR="00C22379">
        <w:t xml:space="preserve"> świadczone </w:t>
      </w:r>
      <w:r w:rsidR="00151D87">
        <w:t xml:space="preserve">na jego rzecz </w:t>
      </w:r>
      <w:r w:rsidR="00C22379">
        <w:t>przez Uczestników Przedsięwzięcia</w:t>
      </w:r>
      <w:bookmarkEnd w:id="60"/>
      <w:r w:rsidR="003718D4">
        <w:t>;</w:t>
      </w:r>
    </w:p>
    <w:p w14:paraId="069CE945" w14:textId="3925CAAF" w:rsidR="00847350" w:rsidRDefault="000D7C5C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>nabycie praw własności intelektualnej do</w:t>
      </w:r>
      <w:r w:rsidR="00847350">
        <w:t xml:space="preserve"> Rozwiązania w zakresie Komponentu Procesowego;</w:t>
      </w:r>
    </w:p>
    <w:p w14:paraId="3E5C7D3F" w14:textId="3896765D" w:rsidR="000D7C5C" w:rsidRPr="00D94FA2" w:rsidRDefault="000D7C5C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upublicznienie i udostępnienie wszystkim zainteresowanym Rekomendacji Wykonawcy- dobre praktyki transformacji </w:t>
      </w:r>
      <w:r w:rsidR="001E0A08">
        <w:t>systemu elektrociepło</w:t>
      </w:r>
      <w:r>
        <w:t>wniczego w kierunku OZE;</w:t>
      </w:r>
    </w:p>
    <w:p w14:paraId="5398BFA9" w14:textId="143D121D" w:rsidR="007F6CE8" w:rsidRPr="00D94FA2" w:rsidRDefault="00847350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ewentualnie: </w:t>
      </w:r>
      <w:r w:rsidR="007F6CE8">
        <w:t xml:space="preserve">licencja do korzystania z </w:t>
      </w:r>
      <w:r w:rsidR="0006588E">
        <w:t xml:space="preserve">Wyników Prac B+R </w:t>
      </w:r>
      <w:r>
        <w:t xml:space="preserve">w zakresie Komponentu Technologicznego Rozwiązania </w:t>
      </w:r>
      <w:r w:rsidR="0006588E">
        <w:t>(tj. z wyłączeniem przedmiotów Background IP, za wyjątkiem prawa do korzystania z nich na potrzeby oceny Wyników Prac Etapu)</w:t>
      </w:r>
      <w:r w:rsidR="00D4247B">
        <w:t xml:space="preserve"> </w:t>
      </w:r>
      <w:r w:rsidR="007F6CE8">
        <w:t>z prawem do udzielania sublicencji,</w:t>
      </w:r>
      <w:r w:rsidR="00677555">
        <w:t xml:space="preserve"> </w:t>
      </w:r>
      <w:bookmarkStart w:id="61" w:name="_Hlk53783974"/>
      <w:r w:rsidR="00677555">
        <w:t>z uwzględnieniem Wariantu B,</w:t>
      </w:r>
      <w:bookmarkEnd w:id="61"/>
    </w:p>
    <w:p w14:paraId="041A713A" w14:textId="4ACDA6E8" w:rsidR="00865A76" w:rsidRPr="00D94FA2" w:rsidRDefault="00847350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 xml:space="preserve">ewentualnie: </w:t>
      </w:r>
      <w:r w:rsidR="00865A76">
        <w:t xml:space="preserve">udział w </w:t>
      </w:r>
      <w:r w:rsidR="00C22379">
        <w:t>P</w:t>
      </w:r>
      <w:r w:rsidR="00865A76">
        <w:t>rzychodach z Komercjalizacji Wyników Prac B+R</w:t>
      </w:r>
      <w:r w:rsidR="00005F4C">
        <w:t xml:space="preserve"> i </w:t>
      </w:r>
      <w:r w:rsidR="00C22379">
        <w:t xml:space="preserve">Przychodach z Komercjalizacji </w:t>
      </w:r>
      <w:r w:rsidR="00005F4C">
        <w:t>Technologii Zależnych</w:t>
      </w:r>
      <w:r>
        <w:t xml:space="preserve"> w zakresie Komponentu Technologicznego Rozwiązania;</w:t>
      </w:r>
    </w:p>
    <w:p w14:paraId="4FED0F4E" w14:textId="15F2C2B2" w:rsidR="00865A76" w:rsidRPr="00D94FA2" w:rsidRDefault="003C1806" w:rsidP="003F7FC0">
      <w:pPr>
        <w:pStyle w:val="Akapitzlist"/>
        <w:numPr>
          <w:ilvl w:val="1"/>
          <w:numId w:val="33"/>
        </w:numPr>
        <w:spacing w:after="0"/>
        <w:ind w:left="1134"/>
        <w:jc w:val="both"/>
      </w:pPr>
      <w:r>
        <w:t>dane</w:t>
      </w:r>
      <w:r w:rsidR="00865A76">
        <w:t xml:space="preserve"> generowan</w:t>
      </w:r>
      <w:r>
        <w:t>e</w:t>
      </w:r>
      <w:r w:rsidR="00865A76">
        <w:t xml:space="preserve"> w związku z pracą Demonstratorów.</w:t>
      </w:r>
    </w:p>
    <w:p w14:paraId="5E2A6485" w14:textId="7D991AB2" w:rsidR="00153DF5" w:rsidRPr="00D94FA2" w:rsidRDefault="00153DF5" w:rsidP="003F7FC0">
      <w:pPr>
        <w:pStyle w:val="Akapitzlist"/>
        <w:numPr>
          <w:ilvl w:val="0"/>
          <w:numId w:val="33"/>
        </w:numPr>
        <w:spacing w:after="0"/>
        <w:ind w:left="567" w:hanging="567"/>
        <w:jc w:val="both"/>
      </w:pPr>
      <w:r>
        <w:t>[</w:t>
      </w:r>
      <w:r w:rsidRPr="7089E474">
        <w:rPr>
          <w:b/>
          <w:bCs/>
        </w:rPr>
        <w:t>Termin realizacji Przedsięwzięcia</w:t>
      </w:r>
      <w:r>
        <w:t xml:space="preserve">] Zasadnicza, badawczo-rozwojowa, część Przedsięwzięcia jest ograniczona do końca roku 2023, z uwzględnieniem szczegółowego Harmonogramu Przedsięwzięcia. Umowy z Uczestnikami Przedsięwzięcia przewidują </w:t>
      </w:r>
      <w:r w:rsidR="00493172">
        <w:t>postanowienia wykraczające poza wskazany horyzont czasowy</w:t>
      </w:r>
      <w:r w:rsidR="00BB644B">
        <w:t xml:space="preserve">, </w:t>
      </w:r>
      <w:r w:rsidR="00493172">
        <w:t xml:space="preserve">w zakresie </w:t>
      </w:r>
      <w:r w:rsidR="001A608E">
        <w:t xml:space="preserve">demonstracji technologicznej, </w:t>
      </w:r>
      <w:r w:rsidR="00847350">
        <w:t xml:space="preserve">gwarancji </w:t>
      </w:r>
      <w:r w:rsidR="00BB644B">
        <w:t xml:space="preserve">zbierania danych i szczegółowej </w:t>
      </w:r>
      <w:r w:rsidR="00493172">
        <w:t xml:space="preserve">analizy funkcjonowania Demonstratorów </w:t>
      </w:r>
      <w:r w:rsidR="001A608E">
        <w:t xml:space="preserve">i ich testów </w:t>
      </w:r>
      <w:r w:rsidR="00493172">
        <w:t xml:space="preserve">oraz komercjalizacji </w:t>
      </w:r>
      <w:r w:rsidR="008B3763">
        <w:t>Rozwiązania</w:t>
      </w:r>
      <w:r w:rsidR="00DE2B68">
        <w:t xml:space="preserve"> poza Przedsięwzięciem</w:t>
      </w:r>
      <w:r w:rsidR="00493172">
        <w:t>.</w:t>
      </w:r>
    </w:p>
    <w:p w14:paraId="16F29466" w14:textId="33C73C49" w:rsidR="00AF284B" w:rsidRPr="00C9470A" w:rsidRDefault="0004269C" w:rsidP="003F7FC0">
      <w:pPr>
        <w:pStyle w:val="Nagwek1"/>
        <w:spacing w:line="259" w:lineRule="auto"/>
      </w:pPr>
      <w:bookmarkStart w:id="62" w:name="_Określenie_Zamawiającego"/>
      <w:bookmarkStart w:id="63" w:name="_Ref509207570"/>
      <w:bookmarkStart w:id="64" w:name="_Ref52629295"/>
      <w:bookmarkStart w:id="65" w:name="_Toc53762094"/>
      <w:bookmarkStart w:id="66" w:name="_Toc72700652"/>
      <w:bookmarkStart w:id="67" w:name="_Toc494180639"/>
      <w:bookmarkStart w:id="68" w:name="_Toc496261289"/>
      <w:bookmarkStart w:id="69" w:name="_Toc503862997"/>
      <w:bookmarkEnd w:id="62"/>
      <w:r w:rsidRPr="00C9470A">
        <w:t>Wnioskodawcy</w:t>
      </w:r>
      <w:bookmarkEnd w:id="63"/>
      <w:bookmarkEnd w:id="64"/>
      <w:bookmarkEnd w:id="65"/>
      <w:bookmarkEnd w:id="66"/>
    </w:p>
    <w:p w14:paraId="7333CE8A" w14:textId="7D6096BB" w:rsidR="003335C7" w:rsidRPr="00C9470A" w:rsidRDefault="008C0349" w:rsidP="003F7FC0">
      <w:pPr>
        <w:pStyle w:val="Nagwek2"/>
        <w:spacing w:line="259" w:lineRule="auto"/>
        <w:rPr>
          <w:rFonts w:eastAsia="Arial Unicode MS"/>
        </w:rPr>
      </w:pPr>
      <w:bookmarkStart w:id="70" w:name="_Toc494180640"/>
      <w:bookmarkStart w:id="71" w:name="_Toc496261290"/>
      <w:bookmarkStart w:id="72" w:name="_Toc503862998"/>
      <w:bookmarkStart w:id="73" w:name="_Ref511657198"/>
      <w:bookmarkStart w:id="74" w:name="_Toc53762095"/>
      <w:bookmarkStart w:id="75" w:name="_Toc72700653"/>
      <w:bookmarkEnd w:id="67"/>
      <w:bookmarkEnd w:id="68"/>
      <w:bookmarkEnd w:id="69"/>
      <w:r w:rsidRPr="00C9470A">
        <w:t>Informacj</w:t>
      </w:r>
      <w:r w:rsidR="002D20AC" w:rsidRPr="00C9470A">
        <w:t>e</w:t>
      </w:r>
      <w:r w:rsidRPr="00C9470A">
        <w:rPr>
          <w:rFonts w:eastAsia="Arial Unicode MS"/>
        </w:rPr>
        <w:t xml:space="preserve"> ogólne</w:t>
      </w:r>
      <w:bookmarkEnd w:id="70"/>
      <w:bookmarkEnd w:id="71"/>
      <w:bookmarkEnd w:id="72"/>
      <w:bookmarkEnd w:id="73"/>
      <w:bookmarkEnd w:id="74"/>
      <w:bookmarkEnd w:id="75"/>
    </w:p>
    <w:p w14:paraId="25877AE5" w14:textId="787E133F" w:rsidR="0004269C" w:rsidRPr="00C9470A" w:rsidRDefault="00586E2C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Przedsięwzięcie</w:t>
      </w:r>
      <w:r w:rsidR="007803D1" w:rsidRPr="00C9470A">
        <w:rPr>
          <w:rFonts w:cstheme="majorBidi"/>
        </w:rPr>
        <w:t xml:space="preserve"> jest adresowan</w:t>
      </w:r>
      <w:r w:rsidR="00710118" w:rsidRPr="00C9470A">
        <w:rPr>
          <w:rFonts w:cstheme="majorBidi"/>
        </w:rPr>
        <w:t>e</w:t>
      </w:r>
      <w:r w:rsidR="007803D1" w:rsidRPr="00C9470A">
        <w:rPr>
          <w:rFonts w:cstheme="majorBidi"/>
        </w:rPr>
        <w:t xml:space="preserve"> do </w:t>
      </w:r>
      <w:r w:rsidR="0004269C" w:rsidRPr="00C9470A">
        <w:rPr>
          <w:rFonts w:cstheme="majorBidi"/>
        </w:rPr>
        <w:t>podmiotów</w:t>
      </w:r>
      <w:r w:rsidR="008C0349" w:rsidRPr="00C9470A">
        <w:rPr>
          <w:rFonts w:cstheme="majorBidi"/>
        </w:rPr>
        <w:t xml:space="preserve"> mający</w:t>
      </w:r>
      <w:r w:rsidR="007803D1" w:rsidRPr="00C9470A">
        <w:rPr>
          <w:rFonts w:cstheme="majorBidi"/>
        </w:rPr>
        <w:t>ch</w:t>
      </w:r>
      <w:r w:rsidR="008C0349" w:rsidRPr="00C9470A">
        <w:rPr>
          <w:rFonts w:cstheme="majorBidi"/>
        </w:rPr>
        <w:t xml:space="preserve"> pomysł, wymagany potencjał i wolę </w:t>
      </w:r>
      <w:r w:rsidR="007803D1" w:rsidRPr="00C9470A">
        <w:rPr>
          <w:rFonts w:cstheme="majorBidi"/>
        </w:rPr>
        <w:t>opracowania</w:t>
      </w:r>
      <w:r w:rsidR="00160C28" w:rsidRPr="00C9470A">
        <w:rPr>
          <w:rFonts w:cstheme="majorBidi"/>
        </w:rPr>
        <w:t xml:space="preserve"> </w:t>
      </w:r>
      <w:r w:rsidR="007462E9" w:rsidRPr="00C9470A">
        <w:rPr>
          <w:rFonts w:cstheme="majorBidi"/>
        </w:rPr>
        <w:t xml:space="preserve">Rozwiązania w postaci stworzenia innowacyjnego i uniwersalnego modelu </w:t>
      </w:r>
      <w:r w:rsidR="001E0A08">
        <w:rPr>
          <w:rFonts w:cstheme="majorBidi"/>
        </w:rPr>
        <w:t>systemu elektrociepło</w:t>
      </w:r>
      <w:r w:rsidR="007462E9" w:rsidRPr="00C9470A">
        <w:rPr>
          <w:rFonts w:cstheme="majorBidi"/>
        </w:rPr>
        <w:t>wniczego</w:t>
      </w:r>
      <w:r w:rsidR="0020684C" w:rsidRPr="00C9470A">
        <w:rPr>
          <w:rFonts w:cstheme="majorBidi"/>
        </w:rPr>
        <w:t>, spełniające</w:t>
      </w:r>
      <w:r w:rsidR="00380110">
        <w:rPr>
          <w:rFonts w:cstheme="majorBidi"/>
        </w:rPr>
        <w:t>go</w:t>
      </w:r>
      <w:r w:rsidR="006F20F6" w:rsidRPr="00C9470A">
        <w:rPr>
          <w:rFonts w:cstheme="majorBidi"/>
        </w:rPr>
        <w:t xml:space="preserve"> </w:t>
      </w:r>
      <w:r w:rsidR="009316AB" w:rsidRPr="00C9470A">
        <w:rPr>
          <w:rFonts w:cstheme="majorBidi"/>
        </w:rPr>
        <w:t xml:space="preserve">co najmniej </w:t>
      </w:r>
      <w:r w:rsidR="6FA4B80B" w:rsidRPr="00C9470A">
        <w:rPr>
          <w:rFonts w:cstheme="majorBidi"/>
        </w:rPr>
        <w:t>Wymagania</w:t>
      </w:r>
      <w:r w:rsidR="00D44B54" w:rsidRPr="00C9470A">
        <w:rPr>
          <w:rFonts w:cstheme="majorBidi"/>
        </w:rPr>
        <w:t xml:space="preserve"> </w:t>
      </w:r>
      <w:r w:rsidR="00A747F8" w:rsidRPr="00C9470A">
        <w:rPr>
          <w:rFonts w:cstheme="majorBidi"/>
        </w:rPr>
        <w:t xml:space="preserve">Obligatoryjne </w:t>
      </w:r>
      <w:r w:rsidR="0020684C" w:rsidRPr="00C9470A">
        <w:rPr>
          <w:rFonts w:cstheme="majorBidi"/>
        </w:rPr>
        <w:t xml:space="preserve">wskazane w </w:t>
      </w:r>
      <w:r w:rsidR="00A65A55" w:rsidRPr="00C9470A">
        <w:rPr>
          <w:rFonts w:cstheme="majorBidi"/>
        </w:rPr>
        <w:t>Załączni</w:t>
      </w:r>
      <w:r w:rsidR="0020684C" w:rsidRPr="00C9470A">
        <w:rPr>
          <w:rFonts w:cstheme="majorBidi"/>
        </w:rPr>
        <w:t xml:space="preserve">ku nr </w:t>
      </w:r>
      <w:r w:rsidR="009316AB" w:rsidRPr="00C9470A">
        <w:rPr>
          <w:rFonts w:cstheme="majorBidi"/>
        </w:rPr>
        <w:t>1 do Regulaminu</w:t>
      </w:r>
      <w:r w:rsidR="0020684C" w:rsidRPr="00C9470A">
        <w:rPr>
          <w:rFonts w:cstheme="majorBidi"/>
        </w:rPr>
        <w:t xml:space="preserve">. </w:t>
      </w:r>
      <w:r w:rsidR="0004269C" w:rsidRPr="00C9470A">
        <w:rPr>
          <w:rFonts w:cstheme="majorBidi"/>
        </w:rPr>
        <w:t xml:space="preserve">NCBR prowadzi niniejsze </w:t>
      </w:r>
      <w:r w:rsidR="00BB37CD" w:rsidRPr="00C9470A">
        <w:rPr>
          <w:rFonts w:cstheme="majorBidi"/>
        </w:rPr>
        <w:t>P</w:t>
      </w:r>
      <w:r w:rsidR="0004269C" w:rsidRPr="00C9470A">
        <w:rPr>
          <w:rFonts w:cstheme="majorBidi"/>
        </w:rPr>
        <w:t>ostępowanie z zachowaniem zasad otwartości i konkurencyjności, nie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wprowadzając</w:t>
      </w:r>
      <w:r w:rsidR="00BE1C67" w:rsidRPr="00C9470A">
        <w:rPr>
          <w:rFonts w:cstheme="majorBidi"/>
        </w:rPr>
        <w:t>,</w:t>
      </w:r>
      <w:r w:rsidR="0004269C" w:rsidRPr="00C9470A">
        <w:rPr>
          <w:rFonts w:cstheme="majorBidi"/>
        </w:rPr>
        <w:t xml:space="preserve"> co do zasady</w:t>
      </w:r>
      <w:r w:rsidR="001B0CEA" w:rsidRPr="00C9470A">
        <w:rPr>
          <w:rFonts w:cstheme="majorBidi"/>
        </w:rPr>
        <w:t xml:space="preserve"> (tj. </w:t>
      </w:r>
      <w:r w:rsidR="00A747F8" w:rsidRPr="00C9470A">
        <w:rPr>
          <w:rFonts w:cstheme="majorBidi"/>
        </w:rPr>
        <w:t>poza jednoznaczn</w:t>
      </w:r>
      <w:r w:rsidR="008D26FF" w:rsidRPr="00C9470A">
        <w:rPr>
          <w:rFonts w:cstheme="majorBidi"/>
        </w:rPr>
        <w:t>ie określonymi</w:t>
      </w:r>
      <w:r w:rsidR="00A747F8" w:rsidRPr="00C9470A">
        <w:rPr>
          <w:rFonts w:cstheme="majorBidi"/>
        </w:rPr>
        <w:t xml:space="preserve"> wyjątkami</w:t>
      </w:r>
      <w:r w:rsidR="001B0CEA" w:rsidRPr="00C9470A">
        <w:rPr>
          <w:rFonts w:cstheme="majorBidi"/>
        </w:rPr>
        <w:t>)</w:t>
      </w:r>
      <w:r w:rsidR="0004269C" w:rsidRPr="00C9470A">
        <w:rPr>
          <w:rFonts w:cstheme="majorBidi"/>
        </w:rPr>
        <w:t xml:space="preserve"> ograniczeń w zakresie kategorii podmiotów, uprawnionych do</w:t>
      </w:r>
      <w:r w:rsidR="005068B7" w:rsidRPr="00C9470A">
        <w:rPr>
          <w:rFonts w:cstheme="majorBidi"/>
        </w:rPr>
        <w:t> </w:t>
      </w:r>
      <w:r w:rsidR="0004269C" w:rsidRPr="00C9470A">
        <w:rPr>
          <w:rFonts w:cstheme="majorBidi"/>
        </w:rPr>
        <w:t>złożenia Wniosków</w:t>
      </w:r>
      <w:r w:rsidR="00743DE2" w:rsidRPr="00C9470A">
        <w:rPr>
          <w:rFonts w:cstheme="majorBidi"/>
        </w:rPr>
        <w:t xml:space="preserve"> o przystąpienie do </w:t>
      </w:r>
      <w:r w:rsidR="00BB37CD" w:rsidRPr="00C9470A">
        <w:rPr>
          <w:rFonts w:cstheme="majorBidi"/>
        </w:rPr>
        <w:t>P</w:t>
      </w:r>
      <w:r w:rsidR="00743DE2" w:rsidRPr="00C9470A">
        <w:rPr>
          <w:rFonts w:cstheme="majorBidi"/>
        </w:rPr>
        <w:t>ostępowania</w:t>
      </w:r>
      <w:r w:rsidR="008227C1" w:rsidRPr="00C9470A">
        <w:rPr>
          <w:rFonts w:cstheme="majorBidi"/>
        </w:rPr>
        <w:t xml:space="preserve"> i zawarcie Umowy</w:t>
      </w:r>
      <w:r w:rsidR="00E9232B" w:rsidRPr="00C9470A">
        <w:rPr>
          <w:rFonts w:cstheme="majorBidi"/>
          <w:b/>
          <w:bCs/>
        </w:rPr>
        <w:t>, stanowiących jednocześnie ofertę na wykonanie przedmiotu zamówienia</w:t>
      </w:r>
      <w:r w:rsidR="00E9232B" w:rsidRPr="00C9470A">
        <w:rPr>
          <w:rFonts w:cstheme="majorBidi"/>
        </w:rPr>
        <w:t xml:space="preserve"> </w:t>
      </w:r>
      <w:r w:rsidR="00743DE2" w:rsidRPr="00C9470A">
        <w:rPr>
          <w:rFonts w:cstheme="majorBidi"/>
        </w:rPr>
        <w:t>(dalej: „</w:t>
      </w:r>
      <w:r w:rsidR="00743DE2" w:rsidRPr="00C9470A">
        <w:rPr>
          <w:rFonts w:cstheme="majorBidi"/>
          <w:b/>
          <w:bCs/>
        </w:rPr>
        <w:t>Wniosek</w:t>
      </w:r>
      <w:r w:rsidR="00743DE2" w:rsidRPr="00C9470A">
        <w:rPr>
          <w:rFonts w:cstheme="majorBidi"/>
        </w:rPr>
        <w:t>”)</w:t>
      </w:r>
      <w:r w:rsidR="003F41DA" w:rsidRPr="00C9470A">
        <w:rPr>
          <w:rFonts w:cstheme="majorBidi"/>
        </w:rPr>
        <w:t>.</w:t>
      </w:r>
      <w:r w:rsidR="0004269C" w:rsidRPr="00C9470A">
        <w:rPr>
          <w:rFonts w:cstheme="majorBidi"/>
        </w:rPr>
        <w:t xml:space="preserve"> </w:t>
      </w:r>
    </w:p>
    <w:p w14:paraId="59827948" w14:textId="25947D01" w:rsidR="004571C4" w:rsidRPr="00C9470A" w:rsidRDefault="00902C6A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</w:pPr>
      <w:bookmarkStart w:id="76" w:name="_Ref511660533"/>
      <w:r w:rsidRPr="00C9470A">
        <w:t xml:space="preserve">Do udziału w </w:t>
      </w:r>
      <w:r w:rsidR="00586E2C" w:rsidRPr="00C9470A">
        <w:t xml:space="preserve">Przedsięwzięciu </w:t>
      </w:r>
      <w:r w:rsidRPr="00C9470A">
        <w:t xml:space="preserve">dopuszczone są wszystkie </w:t>
      </w:r>
      <w:r w:rsidR="00E9232B" w:rsidRPr="00C9470A">
        <w:t>zainteresowane podmioty, które mają zdolność wykonania Umowy</w:t>
      </w:r>
      <w:r w:rsidR="00A747F8" w:rsidRPr="00C9470A">
        <w:t xml:space="preserve"> i spełniają warunki określone w tym Regulaminie</w:t>
      </w:r>
      <w:r w:rsidR="003D1F09" w:rsidRPr="00C9470A">
        <w:t xml:space="preserve"> oraz posiadają siedzibę</w:t>
      </w:r>
      <w:r w:rsidR="0038051D" w:rsidRPr="00C9470A">
        <w:t xml:space="preserve"> lub miejsce zamieszkania</w:t>
      </w:r>
      <w:r w:rsidR="003D1F09" w:rsidRPr="00C9470A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9470A">
        <w:t>ej</w:t>
      </w:r>
      <w:r w:rsidR="003D1F09" w:rsidRPr="00C9470A">
        <w:t xml:space="preserve"> zamówień rządowych, których stroną jest Polska lub Unia Europejska.</w:t>
      </w:r>
      <w:r w:rsidR="009316AB" w:rsidRPr="00C9470A">
        <w:t xml:space="preserve"> </w:t>
      </w:r>
      <w:r w:rsidR="6FA4B80B" w:rsidRPr="00C9470A">
        <w:t>Wymagania</w:t>
      </w:r>
      <w:r w:rsidR="009316AB" w:rsidRPr="00C9470A">
        <w:t xml:space="preserve"> określone w </w:t>
      </w:r>
      <w:r w:rsidR="00A65A55" w:rsidRPr="00C9470A">
        <w:t>Załączni</w:t>
      </w:r>
      <w:r w:rsidR="009316AB" w:rsidRPr="00C9470A">
        <w:t xml:space="preserve">ku nr 1 do Regulaminu oraz Kryteria zawarte w </w:t>
      </w:r>
      <w:r w:rsidR="00A65A55" w:rsidRPr="00C9470A">
        <w:t>Załączni</w:t>
      </w:r>
      <w:r w:rsidR="009316AB" w:rsidRPr="00C9470A">
        <w:t>ku nr 5 do Regulaminu określają jakie kompetencje, w ramach konkurencji pomiędzy Uczestnikami Przedsięwzięcia, są preferowane.</w:t>
      </w:r>
      <w:bookmarkStart w:id="77" w:name="_Ref499632404"/>
      <w:bookmarkEnd w:id="76"/>
    </w:p>
    <w:p w14:paraId="4C5E38CD" w14:textId="59E8BCCF" w:rsidR="0093192F" w:rsidRPr="007D31DE" w:rsidRDefault="003A79AE" w:rsidP="003F7FC0">
      <w:pPr>
        <w:pStyle w:val="Akapitzlist"/>
        <w:numPr>
          <w:ilvl w:val="0"/>
          <w:numId w:val="18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78" w:name="_Ref72785627"/>
      <w:r>
        <w:t xml:space="preserve">Z zastrzeżeniem dalszych postanowień ustępu </w:t>
      </w:r>
      <w:r w:rsidR="00134AD4">
        <w:fldChar w:fldCharType="begin"/>
      </w:r>
      <w:r w:rsidR="00134AD4">
        <w:instrText xml:space="preserve"> REF _Ref72785502 \n \h </w:instrText>
      </w:r>
      <w:r w:rsidR="00134AD4">
        <w:fldChar w:fldCharType="separate"/>
      </w:r>
      <w:r w:rsidR="003F7FC0">
        <w:t>4</w:t>
      </w:r>
      <w:r w:rsidR="00134AD4">
        <w:fldChar w:fldCharType="end"/>
      </w:r>
      <w:r w:rsidR="00134AD4">
        <w:t xml:space="preserve"> i ust. </w:t>
      </w:r>
      <w:r w:rsidR="00134AD4">
        <w:fldChar w:fldCharType="begin"/>
      </w:r>
      <w:r w:rsidR="00134AD4">
        <w:instrText xml:space="preserve"> REF _Ref72785504 \n \h </w:instrText>
      </w:r>
      <w:r w:rsidR="00134AD4">
        <w:fldChar w:fldCharType="separate"/>
      </w:r>
      <w:r w:rsidR="003F7FC0">
        <w:t>5</w:t>
      </w:r>
      <w:r w:rsidR="00134AD4">
        <w:fldChar w:fldCharType="end"/>
      </w:r>
      <w:r w:rsidR="00706413">
        <w:t xml:space="preserve"> </w:t>
      </w:r>
      <w:r>
        <w:t>j</w:t>
      </w:r>
      <w:r w:rsidR="003F41DA" w:rsidRPr="00C9470A">
        <w:t xml:space="preserve">eden </w:t>
      </w:r>
      <w:r w:rsidR="00BB37CD" w:rsidRPr="00C9470A">
        <w:t>p</w:t>
      </w:r>
      <w:r w:rsidR="00CE3227" w:rsidRPr="00C9470A">
        <w:t>odmiot</w:t>
      </w:r>
      <w:r w:rsidR="002973D0" w:rsidRPr="00C9470A">
        <w:t xml:space="preserve"> (rozumiany jako osoba fizyczna, jednostka organizacyjna albo osoba prawna)</w:t>
      </w:r>
      <w:r w:rsidR="00902C6A" w:rsidRPr="00C9470A">
        <w:t xml:space="preserve"> </w:t>
      </w:r>
      <w:r w:rsidR="00CE3227" w:rsidRPr="00C9470A">
        <w:t xml:space="preserve">może złożyć nie więcej niż jeden Wniosek, niezależnie od tego czy składa Wniosek samodzielnie czy łącznie z </w:t>
      </w:r>
      <w:r w:rsidR="002D20AC" w:rsidRPr="00C9470A">
        <w:rPr>
          <w:rFonts w:cstheme="majorBidi"/>
        </w:rPr>
        <w:t>innym podmiotem/</w:t>
      </w:r>
      <w:r w:rsidR="00CE3227" w:rsidRPr="00C9470A">
        <w:t>innymi podmiotami.</w:t>
      </w:r>
      <w:r w:rsidR="003F41DA" w:rsidRPr="00C9470A">
        <w:t xml:space="preserve"> Wszystkie W</w:t>
      </w:r>
      <w:r w:rsidR="00CE3227" w:rsidRPr="00C9470A">
        <w:t>nioski złożone z</w:t>
      </w:r>
      <w:r w:rsidR="00902C6A" w:rsidRPr="00C9470A">
        <w:t> </w:t>
      </w:r>
      <w:r w:rsidR="00CE3227" w:rsidRPr="00C9470A">
        <w:t>naruszeniem zasady wskazanej w</w:t>
      </w:r>
      <w:r w:rsidR="00000DF9" w:rsidRPr="00C9470A">
        <w:t> </w:t>
      </w:r>
      <w:r w:rsidR="00CE3227" w:rsidRPr="00C9470A">
        <w:t>zdaniu poprzedzającym podlega</w:t>
      </w:r>
      <w:r w:rsidR="007D196B" w:rsidRPr="00C9470A">
        <w:t xml:space="preserve">ją wykluczeniu </w:t>
      </w:r>
      <w:r w:rsidR="007D196B" w:rsidRPr="00C9470A">
        <w:rPr>
          <w:rFonts w:cstheme="majorBidi"/>
        </w:rPr>
        <w:t>w</w:t>
      </w:r>
      <w:r w:rsidR="00902C6A" w:rsidRPr="00C9470A">
        <w:rPr>
          <w:rFonts w:cstheme="majorBidi"/>
        </w:rPr>
        <w:t> </w:t>
      </w:r>
      <w:r w:rsidR="007D196B" w:rsidRPr="00C9470A">
        <w:rPr>
          <w:rFonts w:cstheme="majorBidi"/>
        </w:rPr>
        <w:t>Postępowaniu</w:t>
      </w:r>
      <w:r w:rsidR="003F41DA" w:rsidRPr="00C9470A">
        <w:rPr>
          <w:rFonts w:cstheme="majorBidi"/>
        </w:rPr>
        <w:t xml:space="preserve"> w ramach </w:t>
      </w:r>
      <w:r w:rsidR="00BB37CD" w:rsidRPr="00C9470A">
        <w:rPr>
          <w:rFonts w:cstheme="majorBidi"/>
        </w:rPr>
        <w:t>o</w:t>
      </w:r>
      <w:r w:rsidR="003F41DA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f</w:t>
      </w:r>
      <w:r w:rsidR="001F79F6" w:rsidRPr="00C9470A">
        <w:rPr>
          <w:rFonts w:cstheme="majorBidi"/>
        </w:rPr>
        <w:t>ormalnej</w:t>
      </w:r>
      <w:r w:rsidR="007D196B" w:rsidRPr="00C9470A">
        <w:rPr>
          <w:rFonts w:cstheme="majorBidi"/>
        </w:rPr>
        <w:t>.</w:t>
      </w:r>
      <w:r w:rsidR="001F018E" w:rsidRPr="00C9470A">
        <w:rPr>
          <w:rFonts w:cstheme="majorBidi"/>
        </w:rPr>
        <w:t xml:space="preserve"> Dla usunięcia wątpliwości NCBR wskazuje, że</w:t>
      </w:r>
      <w:r w:rsidR="00BE3C7F" w:rsidRPr="00C9470A">
        <w:rPr>
          <w:rFonts w:cstheme="majorBidi"/>
        </w:rPr>
        <w:t xml:space="preserve"> </w:t>
      </w:r>
      <w:r w:rsidR="00160C28" w:rsidRPr="00C9470A">
        <w:rPr>
          <w:rFonts w:cstheme="majorBidi"/>
        </w:rPr>
        <w:t>jed</w:t>
      </w:r>
      <w:r w:rsidR="00467E0B" w:rsidRPr="00C9470A">
        <w:rPr>
          <w:rFonts w:cstheme="majorBidi"/>
        </w:rPr>
        <w:t>en</w:t>
      </w:r>
      <w:r w:rsidR="00160C28" w:rsidRPr="00C9470A">
        <w:rPr>
          <w:rFonts w:cstheme="majorBidi"/>
        </w:rPr>
        <w:t xml:space="preserve"> </w:t>
      </w:r>
      <w:r w:rsidR="00467E0B" w:rsidRPr="00C9470A">
        <w:rPr>
          <w:rFonts w:cstheme="majorBidi"/>
        </w:rPr>
        <w:t xml:space="preserve">podmiot </w:t>
      </w:r>
      <w:r w:rsidR="00160C28" w:rsidRPr="00C9470A">
        <w:rPr>
          <w:rFonts w:cstheme="majorBidi"/>
        </w:rPr>
        <w:t xml:space="preserve">nie może </w:t>
      </w:r>
      <w:r w:rsidR="00975837" w:rsidRPr="00C9470A">
        <w:rPr>
          <w:rFonts w:cstheme="majorBidi"/>
        </w:rPr>
        <w:t>być</w:t>
      </w:r>
      <w:r w:rsidR="00720F2C" w:rsidRPr="00C9470A">
        <w:rPr>
          <w:rFonts w:cstheme="majorBidi"/>
        </w:rPr>
        <w:t xml:space="preserve"> </w:t>
      </w:r>
      <w:r w:rsidR="00BE3C7F" w:rsidRPr="00C9470A">
        <w:t>wskazany jako Wnioskodawca lub podmiot współtworzący Wnioskodawcę w więcej niż jednym Wniosku</w:t>
      </w:r>
      <w:r w:rsidR="00181247" w:rsidRPr="00C9470A">
        <w:rPr>
          <w:rFonts w:cstheme="majorBidi"/>
        </w:rPr>
        <w:t xml:space="preserve">. W przypadku naruszenia zasady wskazanej w </w:t>
      </w:r>
      <w:r w:rsidR="004570B3" w:rsidRPr="00C9470A">
        <w:rPr>
          <w:rFonts w:cstheme="majorBidi"/>
        </w:rPr>
        <w:t>niniejszym ustępie</w:t>
      </w:r>
      <w:r w:rsidR="00181247" w:rsidRPr="00C9470A">
        <w:rPr>
          <w:rFonts w:cstheme="majorBidi"/>
        </w:rPr>
        <w:t xml:space="preserve">, wykluczeniu podlegają wszyscy Wnioskodawcy </w:t>
      </w:r>
      <w:r w:rsidR="002878AF" w:rsidRPr="00C9470A">
        <w:rPr>
          <w:rFonts w:cstheme="majorBidi"/>
        </w:rPr>
        <w:t xml:space="preserve">objęci </w:t>
      </w:r>
      <w:r w:rsidR="00181247" w:rsidRPr="00C9470A">
        <w:rPr>
          <w:rFonts w:cstheme="majorBidi"/>
        </w:rPr>
        <w:t>naruszeniem</w:t>
      </w:r>
      <w:r w:rsidR="00E5625C" w:rsidRPr="00C9470A">
        <w:rPr>
          <w:rFonts w:cstheme="majorBidi"/>
        </w:rPr>
        <w:t>.</w:t>
      </w:r>
      <w:bookmarkStart w:id="79" w:name="_Hlk499483384"/>
      <w:bookmarkStart w:id="80" w:name="_Hlk53784238"/>
      <w:bookmarkStart w:id="81" w:name="_Ref53586949"/>
      <w:bookmarkStart w:id="82" w:name="_Hlk53784248"/>
      <w:bookmarkEnd w:id="77"/>
      <w:bookmarkEnd w:id="78"/>
      <w:bookmarkEnd w:id="79"/>
      <w:bookmarkEnd w:id="80"/>
      <w:bookmarkEnd w:id="81"/>
      <w:r w:rsidRPr="003A79AE">
        <w:t xml:space="preserve"> </w:t>
      </w:r>
    </w:p>
    <w:p w14:paraId="410FD809" w14:textId="2F1DE816" w:rsidR="0093192F" w:rsidRPr="00706413" w:rsidRDefault="00706413" w:rsidP="003F7FC0">
      <w:pPr>
        <w:pStyle w:val="Akapitzlist"/>
        <w:numPr>
          <w:ilvl w:val="0"/>
          <w:numId w:val="18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83" w:name="_Ref72785502"/>
      <w:r>
        <w:t xml:space="preserve">W drodze odstępstwa od zasady wskazanej w ust. </w:t>
      </w:r>
      <w:r>
        <w:fldChar w:fldCharType="begin"/>
      </w:r>
      <w:r>
        <w:instrText xml:space="preserve"> REF _Ref72785627 \n \h </w:instrText>
      </w:r>
      <w:r>
        <w:fldChar w:fldCharType="separate"/>
      </w:r>
      <w:r w:rsidR="003F7FC0">
        <w:t>3</w:t>
      </w:r>
      <w:r>
        <w:fldChar w:fldCharType="end"/>
      </w:r>
      <w:r>
        <w:t>, j</w:t>
      </w:r>
      <w:r w:rsidR="036CAF46">
        <w:t xml:space="preserve">eden podmiot (rozumiany jako osoba fizyczna, jednostka organizacyjna albo osoba prawna) może złożyć nie więcej niż dwa Wnioski, pod warunkiem że każdy z nich dotyczy innego Rozwiązania, co jest na potrzeby Postępowania rozumiane jako jednoczesne uwzględnienie w założeniach obu Wniosków (i) udziału różnych źródeł paliwa dla </w:t>
      </w:r>
      <w:r w:rsidR="00F42276">
        <w:t>Kogeneracji OZE</w:t>
      </w:r>
      <w:r w:rsidR="036CAF46">
        <w:t xml:space="preserve"> oraz (ii) powstania Demonstratora Systemu w ramach  Systemów Demonstracyjnych</w:t>
      </w:r>
      <w:r w:rsidR="3E06266B">
        <w:t xml:space="preserve"> w </w:t>
      </w:r>
      <w:r w:rsidR="18DF5DC3">
        <w:t>różnych</w:t>
      </w:r>
      <w:r w:rsidR="3E06266B">
        <w:t xml:space="preserve"> lokalizacjach</w:t>
      </w:r>
      <w:r w:rsidR="00F42276">
        <w:t xml:space="preserve"> – w celu </w:t>
      </w:r>
      <w:r w:rsidR="006556D6">
        <w:t>usunięcia</w:t>
      </w:r>
      <w:r w:rsidR="00F42276">
        <w:t xml:space="preserve"> wątpliwości </w:t>
      </w:r>
      <w:r w:rsidR="006556D6">
        <w:t>dwa Wnioski mogą obejmować jedną infrastrukturę, ale w dwóch odrębnych obszarach</w:t>
      </w:r>
      <w:r w:rsidR="036CAF46">
        <w:t>.</w:t>
      </w:r>
      <w:bookmarkEnd w:id="83"/>
    </w:p>
    <w:p w14:paraId="5ACEF19F" w14:textId="7DE151DA" w:rsidR="00160C28" w:rsidRPr="003A79AE" w:rsidRDefault="00706413" w:rsidP="003F7FC0">
      <w:pPr>
        <w:pStyle w:val="Akapitzlist"/>
        <w:numPr>
          <w:ilvl w:val="0"/>
          <w:numId w:val="18"/>
        </w:numPr>
        <w:spacing w:after="0"/>
        <w:jc w:val="both"/>
        <w:rPr>
          <w:rFonts w:asciiTheme="majorBidi" w:eastAsiaTheme="majorBidi" w:hAnsiTheme="majorBidi" w:cstheme="majorBidi"/>
        </w:rPr>
      </w:pPr>
      <w:bookmarkStart w:id="84" w:name="_Ref72785504"/>
      <w:r>
        <w:t xml:space="preserve">W drodze odstępstwa od zasady wskazanej w ust. </w:t>
      </w:r>
      <w:r>
        <w:fldChar w:fldCharType="begin"/>
      </w:r>
      <w:r>
        <w:instrText xml:space="preserve"> REF _Ref72785627 \n \h </w:instrText>
      </w:r>
      <w:r>
        <w:fldChar w:fldCharType="separate"/>
      </w:r>
      <w:r w:rsidR="003F7FC0">
        <w:t>3</w:t>
      </w:r>
      <w:r>
        <w:fldChar w:fldCharType="end"/>
      </w:r>
      <w:r>
        <w:t>, w</w:t>
      </w:r>
      <w:r w:rsidR="1157A794" w:rsidRPr="7089E474">
        <w:rPr>
          <w:rFonts w:cstheme="majorBidi"/>
        </w:rPr>
        <w:t xml:space="preserve"> przypadku Wnioskodawców będących uczelnią, w ramach której wydzielono jednostki organizacyjne takie jak wydziały, instytuty, katedry, zakłady, centra i kolegia, dopuszczalne jest, aby taka uczelnia była wskazana jako Wnioskodawca lub podmiot współtworzący Wnioskodawcę w nie więcej niż </w:t>
      </w:r>
      <w:r w:rsidR="1157A794" w:rsidRPr="7089E474">
        <w:rPr>
          <w:rFonts w:cstheme="majorBidi"/>
          <w:b/>
          <w:bCs/>
        </w:rPr>
        <w:t>dwóch</w:t>
      </w:r>
      <w:r w:rsidR="1157A794" w:rsidRPr="7089E474">
        <w:rPr>
          <w:rFonts w:cstheme="majorBidi"/>
        </w:rPr>
        <w:t xml:space="preserve"> </w:t>
      </w:r>
      <w:r w:rsidR="496589C6" w:rsidRPr="7089E474">
        <w:rPr>
          <w:rFonts w:cstheme="majorBidi"/>
        </w:rPr>
        <w:t xml:space="preserve">(a przy jednoczesnym zachowaniu wymogów wskazanych w ustępie poprzedzającym: czterech) </w:t>
      </w:r>
      <w:r w:rsidR="1157A794" w:rsidRPr="7089E474">
        <w:rPr>
          <w:rFonts w:cstheme="majorBidi"/>
        </w:rPr>
        <w:t>Wnioskach, pod warunkiem, że:</w:t>
      </w:r>
      <w:bookmarkEnd w:id="84"/>
    </w:p>
    <w:p w14:paraId="7D7754BA" w14:textId="67F965DF" w:rsid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zgłoszone w ramach odrębnych Wniosków Zespoły Projektowe składają się z różnych osób,</w:t>
      </w:r>
    </w:p>
    <w:p w14:paraId="2E3F1E15" w14:textId="138020B9" w:rsidR="003A79AE" w:rsidRP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16BFC955" w14:textId="702D6CF0" w:rsidR="003A79AE" w:rsidRP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331AAC18" w14:textId="569B9280" w:rsidR="003A79AE" w:rsidRPr="003A79AE" w:rsidRDefault="003A79A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eastAsiaTheme="majorBidi" w:cstheme="minorHAnsi"/>
        </w:rPr>
      </w:pPr>
      <w:r w:rsidRPr="003A79AE">
        <w:rPr>
          <w:rFonts w:eastAsiaTheme="majorBidi" w:cstheme="minorHAnsi"/>
        </w:rPr>
        <w:t>Wnioskodawcy, w skład których wchodzi taka uczelnia, powezmą dodatkowe zobowiązania określone w ART. 6 §2 pkt 24 wzoru Umowy.</w:t>
      </w:r>
    </w:p>
    <w:p w14:paraId="4C60F19E" w14:textId="05BCF89B" w:rsidR="009D03CE" w:rsidRPr="00C9470A" w:rsidRDefault="1EA9E593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bookmarkStart w:id="85" w:name="_Ref52629309"/>
      <w:bookmarkEnd w:id="82"/>
      <w:r w:rsidRPr="7089E474">
        <w:rPr>
          <w:rFonts w:cstheme="majorBidi"/>
        </w:rPr>
        <w:t xml:space="preserve">Wnioskodawcy mogą uczestniczyć w </w:t>
      </w:r>
      <w:r w:rsidR="2036046C" w:rsidRPr="7089E474">
        <w:rPr>
          <w:rFonts w:cstheme="majorBidi"/>
        </w:rPr>
        <w:t xml:space="preserve">Przedsięwzięciu </w:t>
      </w:r>
      <w:r w:rsidR="14F8CDFE" w:rsidRPr="7089E474">
        <w:rPr>
          <w:rFonts w:cstheme="majorBidi"/>
        </w:rPr>
        <w:t>zarówno samodzielnie jak i wspólnie z</w:t>
      </w:r>
      <w:r w:rsidR="03EBF236" w:rsidRPr="7089E474">
        <w:rPr>
          <w:rFonts w:cstheme="majorBidi"/>
        </w:rPr>
        <w:t> </w:t>
      </w:r>
      <w:r w:rsidR="14F8CDFE" w:rsidRPr="7089E474">
        <w:rPr>
          <w:rFonts w:cstheme="majorBidi"/>
        </w:rPr>
        <w:t>innymi podmiotami</w:t>
      </w:r>
      <w:r w:rsidR="26AD3040" w:rsidRPr="7089E474">
        <w:rPr>
          <w:rFonts w:cstheme="majorBidi"/>
        </w:rPr>
        <w:t>, przy czym:</w:t>
      </w:r>
      <w:bookmarkEnd w:id="85"/>
    </w:p>
    <w:p w14:paraId="0B5B7855" w14:textId="002CD2C4" w:rsidR="00BB3634" w:rsidRPr="00C9470A" w:rsidRDefault="0097691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przypadku </w:t>
      </w:r>
      <w:r w:rsidR="00F22079" w:rsidRPr="00C9470A">
        <w:rPr>
          <w:rFonts w:cstheme="majorBidi"/>
        </w:rPr>
        <w:t>W</w:t>
      </w:r>
      <w:r w:rsidR="007803D1" w:rsidRPr="00C9470A">
        <w:rPr>
          <w:rFonts w:cstheme="majorBidi"/>
        </w:rPr>
        <w:t>niosku złożon</w:t>
      </w:r>
      <w:r w:rsidRPr="00C9470A">
        <w:rPr>
          <w:rFonts w:cstheme="majorBidi"/>
        </w:rPr>
        <w:t>ego</w:t>
      </w:r>
      <w:r w:rsidR="007803D1" w:rsidRPr="00C9470A">
        <w:rPr>
          <w:rFonts w:cstheme="majorBidi"/>
        </w:rPr>
        <w:t xml:space="preserve"> przez kilka podmiotów, są oni traktowani jako jeden Wnioskodawca, co oznacza</w:t>
      </w:r>
      <w:r w:rsidR="0004269C" w:rsidRPr="00C9470A">
        <w:rPr>
          <w:rFonts w:cstheme="majorBidi"/>
        </w:rPr>
        <w:t xml:space="preserve"> m.in.</w:t>
      </w:r>
      <w:r w:rsidR="007803D1" w:rsidRPr="00C9470A">
        <w:rPr>
          <w:rFonts w:cstheme="majorBidi"/>
        </w:rPr>
        <w:t xml:space="preserve">, że mogą sumować swój potencjał na potrzeby </w:t>
      </w:r>
      <w:r w:rsidR="005CF5CF" w:rsidRPr="00C9470A">
        <w:rPr>
          <w:rFonts w:cstheme="majorBidi"/>
        </w:rPr>
        <w:t>Wymagań</w:t>
      </w:r>
      <w:r w:rsidR="007803D1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="00395C4C" w:rsidRPr="00C9470A">
        <w:rPr>
          <w:rFonts w:cstheme="majorBidi"/>
        </w:rPr>
        <w:t xml:space="preserve"> i odpowiadają solidarnie względem NCBR</w:t>
      </w:r>
      <w:r w:rsidR="00A655DA" w:rsidRPr="00C9470A">
        <w:rPr>
          <w:rFonts w:cstheme="majorBidi"/>
        </w:rPr>
        <w:t>, zarówno na etapie Postępowania jak i wykonania Umowy</w:t>
      </w:r>
      <w:r w:rsidR="00B115AC" w:rsidRPr="00C9470A">
        <w:rPr>
          <w:rFonts w:cstheme="majorBidi"/>
        </w:rPr>
        <w:t xml:space="preserve">, </w:t>
      </w:r>
      <w:r w:rsidR="00BB3634" w:rsidRPr="00C9470A">
        <w:rPr>
          <w:rFonts w:cstheme="majorBidi"/>
        </w:rPr>
        <w:t>z zastrzeżeniem punktu kolejnego,</w:t>
      </w:r>
    </w:p>
    <w:p w14:paraId="52249D0A" w14:textId="6C10526B" w:rsidR="009D03CE" w:rsidRPr="00C9470A" w:rsidRDefault="00BB3634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w zakresie </w:t>
      </w:r>
      <w:r w:rsidR="00B115AC" w:rsidRPr="00C9470A">
        <w:rPr>
          <w:rFonts w:cstheme="majorBidi"/>
        </w:rPr>
        <w:t xml:space="preserve">podstaw wykluczenia ocenie, ze skutkiem dla wszystkich podmiotów tworzących wspólnie Wnioskodawcę, podlega </w:t>
      </w:r>
      <w:r w:rsidRPr="00C9470A">
        <w:rPr>
          <w:rFonts w:cstheme="majorBidi"/>
        </w:rPr>
        <w:t xml:space="preserve">z osobna </w:t>
      </w:r>
      <w:r w:rsidR="00B115AC" w:rsidRPr="00C9470A">
        <w:rPr>
          <w:rFonts w:cstheme="majorBidi"/>
        </w:rPr>
        <w:t xml:space="preserve">każdy </w:t>
      </w:r>
      <w:r w:rsidRPr="00C9470A">
        <w:rPr>
          <w:rFonts w:cstheme="majorBidi"/>
        </w:rPr>
        <w:t xml:space="preserve">wskazany we Wniosku </w:t>
      </w:r>
      <w:r w:rsidR="00B115AC" w:rsidRPr="00C9470A">
        <w:rPr>
          <w:rFonts w:cstheme="majorBidi"/>
        </w:rPr>
        <w:t>podmiot</w:t>
      </w:r>
      <w:r w:rsidR="00586FAC" w:rsidRPr="00C9470A">
        <w:rPr>
          <w:rFonts w:cstheme="majorBidi"/>
        </w:rPr>
        <w:t xml:space="preserve"> wchodzący w skład Wnioskodawcy</w:t>
      </w:r>
      <w:r w:rsidR="009D03CE" w:rsidRPr="00C9470A">
        <w:rPr>
          <w:rFonts w:cstheme="majorBidi"/>
        </w:rPr>
        <w:t>,</w:t>
      </w:r>
      <w:r w:rsidR="00181247" w:rsidRPr="00C9470A">
        <w:rPr>
          <w:rFonts w:cstheme="majorBidi"/>
        </w:rPr>
        <w:t xml:space="preserve"> </w:t>
      </w:r>
      <w:bookmarkStart w:id="86" w:name="_Hlk53784313"/>
      <w:r w:rsidR="00181247" w:rsidRPr="00C9470A">
        <w:rPr>
          <w:rFonts w:cstheme="majorBidi"/>
        </w:rPr>
        <w:t xml:space="preserve">w tym w zakresie naruszenia zasady wskazanej w ust. </w:t>
      </w:r>
      <w:r w:rsidR="00181247" w:rsidRPr="00C9470A">
        <w:rPr>
          <w:rFonts w:cstheme="majorBidi"/>
        </w:rPr>
        <w:fldChar w:fldCharType="begin"/>
      </w:r>
      <w:r w:rsidR="00181247" w:rsidRPr="00C9470A">
        <w:rPr>
          <w:rFonts w:cstheme="majorBidi"/>
        </w:rPr>
        <w:instrText xml:space="preserve"> REF _Ref53586949 \r \h </w:instrText>
      </w:r>
      <w:r w:rsidR="004E2D42" w:rsidRPr="00C9470A">
        <w:rPr>
          <w:rFonts w:cstheme="majorBidi"/>
        </w:rPr>
        <w:instrText xml:space="preserve"> \* MERGEFORMAT </w:instrText>
      </w:r>
      <w:r w:rsidR="00181247" w:rsidRPr="00C9470A">
        <w:rPr>
          <w:rFonts w:cstheme="majorBidi"/>
        </w:rPr>
      </w:r>
      <w:r w:rsidR="00181247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3</w:t>
      </w:r>
      <w:r w:rsidR="00181247" w:rsidRPr="00C9470A">
        <w:rPr>
          <w:rFonts w:cstheme="majorBidi"/>
        </w:rPr>
        <w:fldChar w:fldCharType="end"/>
      </w:r>
      <w:bookmarkEnd w:id="86"/>
      <w:r w:rsidR="00181247" w:rsidRPr="00C9470A">
        <w:rPr>
          <w:rFonts w:cstheme="majorBidi"/>
        </w:rPr>
        <w:t>,</w:t>
      </w:r>
    </w:p>
    <w:p w14:paraId="2CCD81A8" w14:textId="77777777" w:rsidR="009D03CE" w:rsidRPr="00C9470A" w:rsidRDefault="009D03C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5F5ADA" w:rsidRPr="00C9470A">
        <w:rPr>
          <w:rFonts w:cstheme="majorBidi"/>
        </w:rPr>
        <w:t>asady współpracy pomiędzy tymi podmiotami muszą być uregulowane pisemną umową</w:t>
      </w:r>
      <w:r w:rsidR="008227C1" w:rsidRPr="00C9470A">
        <w:rPr>
          <w:rFonts w:cstheme="majorBidi"/>
        </w:rPr>
        <w:t xml:space="preserve"> (np. umową konsorcjum)</w:t>
      </w:r>
      <w:r w:rsidR="005F5ADA" w:rsidRPr="00C9470A">
        <w:rPr>
          <w:rFonts w:cstheme="majorBidi"/>
        </w:rPr>
        <w:t xml:space="preserve">, która </w:t>
      </w:r>
      <w:r w:rsidR="005720EA" w:rsidRPr="00C9470A">
        <w:rPr>
          <w:rFonts w:cstheme="majorBidi"/>
        </w:rPr>
        <w:t>musi</w:t>
      </w:r>
      <w:r w:rsidR="005F5ADA" w:rsidRPr="00C9470A">
        <w:rPr>
          <w:rFonts w:cstheme="majorBidi"/>
        </w:rPr>
        <w:t xml:space="preserve"> zostać przedstawiona NCBR wraz z </w:t>
      </w:r>
      <w:r w:rsidR="00EC276F" w:rsidRPr="00C9470A">
        <w:rPr>
          <w:rFonts w:cstheme="majorBidi"/>
        </w:rPr>
        <w:t>W</w:t>
      </w:r>
      <w:r w:rsidR="005F5ADA" w:rsidRPr="00C9470A">
        <w:rPr>
          <w:rFonts w:cstheme="majorBidi"/>
        </w:rPr>
        <w:t>nioskiem</w:t>
      </w:r>
      <w:r w:rsidRPr="00C9470A">
        <w:rPr>
          <w:rFonts w:cstheme="majorBidi"/>
        </w:rPr>
        <w:t>,</w:t>
      </w:r>
    </w:p>
    <w:p w14:paraId="4DCB6E24" w14:textId="0879455F" w:rsidR="00FD540A" w:rsidRPr="00C9470A" w:rsidRDefault="009D03CE" w:rsidP="003F7FC0">
      <w:pPr>
        <w:pStyle w:val="Akapitzlist"/>
        <w:numPr>
          <w:ilvl w:val="1"/>
          <w:numId w:val="18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z</w:t>
      </w:r>
      <w:r w:rsidR="00FD540A" w:rsidRPr="00C9470A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9470A">
        <w:rPr>
          <w:rFonts w:cstheme="majorBidi"/>
        </w:rPr>
        <w:t xml:space="preserve">z </w:t>
      </w:r>
      <w:r w:rsidR="00FD540A" w:rsidRPr="00C9470A">
        <w:rPr>
          <w:rFonts w:cstheme="majorBidi"/>
        </w:rPr>
        <w:t xml:space="preserve">Umowy co najmniej w takim zakresie w jakim nastąpiło udzielenie zasobów. Zmiana podmiotu trzeciego po złożeniu Wniosku nie jest dopuszczalna z wyjątkiem sytuacji zmiany podwykonawcy zgodnie z </w:t>
      </w:r>
      <w:r w:rsidR="00A747F8" w:rsidRPr="00C9470A">
        <w:rPr>
          <w:rFonts w:cstheme="majorBidi"/>
        </w:rPr>
        <w:t>postanowieniami Umowy</w:t>
      </w:r>
      <w:r w:rsidR="00FD540A" w:rsidRPr="00C9470A">
        <w:rPr>
          <w:rFonts w:cstheme="majorBidi"/>
        </w:rPr>
        <w:t>.</w:t>
      </w:r>
    </w:p>
    <w:p w14:paraId="46DEEC47" w14:textId="114097A4" w:rsidR="00CE0B02" w:rsidRPr="00C9470A" w:rsidRDefault="7178B81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  <w:sz w:val="24"/>
          <w:szCs w:val="24"/>
        </w:rPr>
      </w:pPr>
      <w:r>
        <w:t xml:space="preserve">Wnioskodawcy występujący wspólnie muszą ustanowić pełnomocnika do reprezentowania ich w postępowaniu o udzielenie niniejszego zamówienia albo do reprezentowania ich w postępowaniu oraz zawarcia </w:t>
      </w:r>
      <w:r w:rsidR="642E9253">
        <w:t>U</w:t>
      </w:r>
      <w:r>
        <w:t>mowy. Pełnomocnictwo musi mieć formę pisemną</w:t>
      </w:r>
      <w:r w:rsidR="2C4D30F1">
        <w:t xml:space="preserve"> lub mieć formę</w:t>
      </w:r>
      <w:r w:rsidR="26AD3040">
        <w:t xml:space="preserve"> elektroniczną z kwalifikowanym podpisem elektronicznym</w:t>
      </w:r>
      <w:r w:rsidR="1769CAE0">
        <w:t xml:space="preserve"> i być podpisane przez osobę/osoby udzielające pełnomocnictwa w jednakowej formie (papierowo albo elektronicznie)</w:t>
      </w:r>
      <w:r>
        <w:t>.</w:t>
      </w:r>
    </w:p>
    <w:p w14:paraId="5CB8EDFA" w14:textId="7E874EBA" w:rsidR="00B22E9C" w:rsidRPr="00C9470A" w:rsidRDefault="3D05DB9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7089E474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1303DFB6" w:rsidRPr="7089E474">
        <w:rPr>
          <w:rFonts w:cstheme="majorBidi"/>
        </w:rPr>
        <w:t xml:space="preserve"> Jeżeli Wnioskodawca powołuje się na zasoby podmiotu trzeciego zgodnie z pkt 2.1 ust. </w:t>
      </w:r>
      <w:r w:rsidR="00706413" w:rsidRPr="7089E474">
        <w:rPr>
          <w:rFonts w:cstheme="majorBidi"/>
        </w:rPr>
        <w:t xml:space="preserve">6 </w:t>
      </w:r>
      <w:r w:rsidR="1303DFB6" w:rsidRPr="7089E474">
        <w:rPr>
          <w:rFonts w:cstheme="majorBidi"/>
        </w:rPr>
        <w:t>powyżej</w:t>
      </w:r>
      <w:r w:rsidR="2E19CED8" w:rsidRPr="7089E474">
        <w:rPr>
          <w:rFonts w:cstheme="majorBidi"/>
        </w:rPr>
        <w:t>,</w:t>
      </w:r>
      <w:r w:rsidR="1303DFB6" w:rsidRPr="7089E474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9470A" w:rsidRDefault="5B57D1A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bookmarkStart w:id="87" w:name="_Hlk512575317"/>
      <w:r w:rsidRPr="7089E474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87"/>
    <w:p w14:paraId="778ABFA5" w14:textId="77777777" w:rsidR="005F3D54" w:rsidRPr="00C9470A" w:rsidRDefault="5B57D1AD" w:rsidP="003F7FC0">
      <w:pPr>
        <w:pStyle w:val="Akapitzlist"/>
        <w:numPr>
          <w:ilvl w:val="0"/>
          <w:numId w:val="18"/>
        </w:numPr>
        <w:spacing w:after="0"/>
        <w:ind w:left="567" w:hanging="425"/>
        <w:jc w:val="both"/>
        <w:rPr>
          <w:rFonts w:cstheme="majorBidi"/>
        </w:rPr>
      </w:pPr>
      <w:r w:rsidRPr="7089E474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C9470A" w:rsidRDefault="005F3D54" w:rsidP="003F7FC0">
      <w:pPr>
        <w:pStyle w:val="Nagwek2"/>
        <w:spacing w:line="259" w:lineRule="auto"/>
      </w:pPr>
      <w:bookmarkStart w:id="88" w:name="_Ref52542639"/>
      <w:bookmarkStart w:id="89" w:name="_Toc53762096"/>
      <w:bookmarkStart w:id="90" w:name="_Toc72700654"/>
      <w:r w:rsidRPr="00C9470A">
        <w:t>Podstawy wykluczenia</w:t>
      </w:r>
      <w:bookmarkEnd w:id="88"/>
      <w:bookmarkEnd w:id="89"/>
      <w:bookmarkEnd w:id="90"/>
    </w:p>
    <w:p w14:paraId="3D8E8682" w14:textId="1BEE4129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bookmarkStart w:id="91" w:name="_Ref511644867"/>
      <w:r w:rsidRPr="00C9470A">
        <w:rPr>
          <w:rFonts w:cstheme="majorHAnsi"/>
        </w:rPr>
        <w:t>Wykluczeniu z udziału w Postępowaniu podlega Wnioskodawca:</w:t>
      </w:r>
      <w:bookmarkEnd w:id="91"/>
    </w:p>
    <w:p w14:paraId="1FCAF847" w14:textId="23861E7F" w:rsidR="00CE3227" w:rsidRPr="00C9470A" w:rsidRDefault="00CE3227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2" w:name="_Ref511644963"/>
      <w:r w:rsidRPr="00C9470A">
        <w:rPr>
          <w:rFonts w:cstheme="majorHAnsi"/>
        </w:rPr>
        <w:t xml:space="preserve">który złożył </w:t>
      </w:r>
      <w:r w:rsidR="00B53867" w:rsidRPr="00C9470A">
        <w:rPr>
          <w:rFonts w:cstheme="majorHAnsi"/>
        </w:rPr>
        <w:t xml:space="preserve">więcej niż jeden </w:t>
      </w:r>
      <w:r w:rsidR="00EE34F3" w:rsidRPr="00C9470A">
        <w:rPr>
          <w:rFonts w:cstheme="majorHAnsi"/>
        </w:rPr>
        <w:t>W</w:t>
      </w:r>
      <w:r w:rsidR="00B53867" w:rsidRPr="00C9470A">
        <w:rPr>
          <w:rFonts w:cstheme="majorHAnsi"/>
        </w:rPr>
        <w:t>niosek</w:t>
      </w:r>
      <w:r w:rsidRPr="00C9470A">
        <w:rPr>
          <w:rFonts w:cstheme="majorHAnsi"/>
        </w:rPr>
        <w:t xml:space="preserve">, z naruszeniem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_Ref511657198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2.1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ust. </w:t>
      </w:r>
      <w:r w:rsidR="008227C1" w:rsidRPr="00C9470A">
        <w:rPr>
          <w:rFonts w:cstheme="majorHAnsi"/>
        </w:rPr>
        <w:t xml:space="preserve">3 </w:t>
      </w:r>
      <w:r w:rsidRPr="00C9470A">
        <w:rPr>
          <w:rFonts w:cstheme="majorHAnsi"/>
        </w:rPr>
        <w:t>powyżej,</w:t>
      </w:r>
    </w:p>
    <w:p w14:paraId="722E44F6" w14:textId="3FDEB9F4" w:rsidR="00990CE5" w:rsidRPr="00C9470A" w:rsidRDefault="00990CE5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mający siedzibę lub miejsce zamieszkania w państwie </w:t>
      </w:r>
      <w:r w:rsidR="007F4DB2" w:rsidRPr="00C9470A">
        <w:rPr>
          <w:rFonts w:cstheme="majorHAnsi"/>
          <w:b/>
          <w:bCs/>
        </w:rPr>
        <w:t>niebędącym</w:t>
      </w:r>
      <w:r w:rsidRPr="00C9470A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3" w:name="_Ref511941705"/>
      <w:r w:rsidRPr="00C9470A">
        <w:rPr>
          <w:rFonts w:cstheme="majorHAnsi"/>
        </w:rPr>
        <w:t>będący osobą fizyczną, którego prawomocnie skazano za przestępstwo:</w:t>
      </w:r>
      <w:bookmarkEnd w:id="92"/>
      <w:bookmarkEnd w:id="93"/>
    </w:p>
    <w:p w14:paraId="4490F1F7" w14:textId="6279445D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Bidi"/>
        </w:rPr>
      </w:pPr>
      <w:bookmarkStart w:id="94" w:name="_Ref511644886"/>
      <w:r w:rsidRPr="00C9470A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C9470A">
        <w:rPr>
          <w:rFonts w:cstheme="majorBidi"/>
        </w:rPr>
        <w:t xml:space="preserve">t.j. </w:t>
      </w:r>
      <w:r w:rsidRPr="00C9470A">
        <w:rPr>
          <w:rFonts w:cstheme="majorBidi"/>
        </w:rPr>
        <w:t>Dz. U. z 20</w:t>
      </w:r>
      <w:r w:rsidR="00E9235D" w:rsidRPr="00C9470A">
        <w:rPr>
          <w:rFonts w:cstheme="majorBidi"/>
        </w:rPr>
        <w:t>20</w:t>
      </w:r>
      <w:r w:rsidRPr="00C9470A">
        <w:rPr>
          <w:rFonts w:cstheme="majorBidi"/>
        </w:rPr>
        <w:t xml:space="preserve"> r. poz. </w:t>
      </w:r>
      <w:r w:rsidR="00B931A9" w:rsidRPr="00C9470A">
        <w:rPr>
          <w:rFonts w:cstheme="majorBidi"/>
        </w:rPr>
        <w:t>1</w:t>
      </w:r>
      <w:r w:rsidR="00E9235D" w:rsidRPr="00C9470A">
        <w:rPr>
          <w:rFonts w:cstheme="majorBidi"/>
        </w:rPr>
        <w:t>444</w:t>
      </w:r>
      <w:r w:rsidRPr="00C9470A">
        <w:rPr>
          <w:rFonts w:cstheme="majorBidi"/>
        </w:rPr>
        <w:t>, z</w:t>
      </w:r>
      <w:r w:rsidR="00534D77" w:rsidRPr="00C9470A">
        <w:rPr>
          <w:rFonts w:cstheme="majorBidi"/>
        </w:rPr>
        <w:t>e</w:t>
      </w:r>
      <w:r w:rsidRPr="00C9470A">
        <w:rPr>
          <w:rFonts w:cstheme="majorBidi"/>
        </w:rPr>
        <w:t xml:space="preserve"> zm.),</w:t>
      </w:r>
      <w:bookmarkEnd w:id="94"/>
    </w:p>
    <w:p w14:paraId="079F75BD" w14:textId="77777777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HAnsi"/>
        </w:rPr>
      </w:pPr>
      <w:r w:rsidRPr="00C9470A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HAnsi"/>
        </w:rPr>
      </w:pPr>
      <w:bookmarkStart w:id="95" w:name="_Ref511644888"/>
      <w:r w:rsidRPr="00C9470A">
        <w:rPr>
          <w:rFonts w:cstheme="majorHAnsi"/>
        </w:rPr>
        <w:t>skarbowe,</w:t>
      </w:r>
      <w:bookmarkEnd w:id="95"/>
    </w:p>
    <w:p w14:paraId="0F96A538" w14:textId="2297E23C" w:rsidR="00B22E9C" w:rsidRPr="00C9470A" w:rsidRDefault="00B22E9C" w:rsidP="003F7FC0">
      <w:pPr>
        <w:pStyle w:val="Akapitzlist"/>
        <w:numPr>
          <w:ilvl w:val="1"/>
          <w:numId w:val="26"/>
        </w:numPr>
        <w:spacing w:after="0"/>
        <w:ind w:left="1134"/>
        <w:jc w:val="both"/>
        <w:rPr>
          <w:rFonts w:cstheme="majorHAnsi"/>
        </w:rPr>
      </w:pPr>
      <w:bookmarkStart w:id="96" w:name="_Ref511645061"/>
      <w:r w:rsidRPr="00C9470A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9470A">
        <w:rPr>
          <w:rFonts w:cstheme="majorHAnsi"/>
        </w:rPr>
        <w:t xml:space="preserve">z 2012 r. </w:t>
      </w:r>
      <w:r w:rsidRPr="00C9470A">
        <w:rPr>
          <w:rFonts w:cstheme="majorHAnsi"/>
        </w:rPr>
        <w:t>poz. 769);</w:t>
      </w:r>
      <w:bookmarkEnd w:id="96"/>
    </w:p>
    <w:p w14:paraId="214D0EAB" w14:textId="69894901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7" w:name="_Ref511644953"/>
      <w:r w:rsidRPr="00C9470A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9470A">
        <w:rPr>
          <w:rFonts w:cstheme="majorHAnsi"/>
        </w:rPr>
        <w:fldChar w:fldCharType="begin"/>
      </w:r>
      <w:r w:rsidR="00B202A3" w:rsidRPr="00C9470A">
        <w:rPr>
          <w:rFonts w:cstheme="majorHAnsi"/>
        </w:rPr>
        <w:instrText xml:space="preserve"> REF _Ref511941705 \r \h </w:instrText>
      </w:r>
      <w:r w:rsidR="00A64121" w:rsidRPr="00C9470A">
        <w:rPr>
          <w:rFonts w:cstheme="majorHAnsi"/>
        </w:rPr>
        <w:instrText xml:space="preserve"> \* MERGEFORMAT </w:instrText>
      </w:r>
      <w:r w:rsidR="00B202A3" w:rsidRPr="00C9470A">
        <w:rPr>
          <w:rFonts w:cstheme="majorHAnsi"/>
        </w:rPr>
      </w:r>
      <w:r w:rsidR="00B202A3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B202A3" w:rsidRPr="00C9470A">
        <w:rPr>
          <w:rFonts w:cstheme="majorHAnsi"/>
        </w:rPr>
        <w:fldChar w:fldCharType="end"/>
      </w:r>
      <w:r w:rsidRPr="00C9470A">
        <w:rPr>
          <w:rFonts w:cstheme="majorHAnsi"/>
        </w:rPr>
        <w:t>;</w:t>
      </w:r>
      <w:bookmarkEnd w:id="97"/>
    </w:p>
    <w:p w14:paraId="243867E0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8" w:name="_Ref511211770"/>
      <w:r w:rsidRPr="00C9470A">
        <w:rPr>
          <w:rFonts w:cstheme="majorHAnsi"/>
        </w:rPr>
        <w:t>wobec którego wydano prawomocny wyrok sądu lub ostateczną decyzję administracyjną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98"/>
    </w:p>
    <w:p w14:paraId="22F5C73B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99" w:name="_Ref511645392"/>
      <w:r w:rsidRPr="00C9470A">
        <w:rPr>
          <w:rFonts w:cstheme="majorHAnsi"/>
        </w:rPr>
        <w:t xml:space="preserve">który brał udział w przygotowaniu </w:t>
      </w:r>
      <w:r w:rsidR="003754C4" w:rsidRPr="00C9470A">
        <w:rPr>
          <w:rFonts w:cstheme="majorHAnsi"/>
        </w:rPr>
        <w:t>P</w:t>
      </w:r>
      <w:r w:rsidR="003F41DA" w:rsidRPr="00C9470A">
        <w:rPr>
          <w:rFonts w:cstheme="majorHAnsi"/>
        </w:rPr>
        <w:t>ostępowania o u</w:t>
      </w:r>
      <w:r w:rsidRPr="00C9470A">
        <w:rPr>
          <w:rFonts w:cstheme="majorHAnsi"/>
        </w:rPr>
        <w:t xml:space="preserve">dzielenie zamówienia </w:t>
      </w:r>
      <w:r w:rsidR="00914CB6" w:rsidRPr="00C9470A">
        <w:rPr>
          <w:rFonts w:cstheme="majorHAnsi"/>
        </w:rPr>
        <w:t xml:space="preserve">w trybie PCP </w:t>
      </w:r>
      <w:r w:rsidR="003754C4" w:rsidRPr="00C9470A">
        <w:rPr>
          <w:rFonts w:cstheme="majorHAnsi"/>
        </w:rPr>
        <w:t>objęte</w:t>
      </w:r>
      <w:r w:rsidR="00CB58BD" w:rsidRPr="00C9470A">
        <w:rPr>
          <w:rFonts w:cstheme="majorHAnsi"/>
        </w:rPr>
        <w:t>go</w:t>
      </w:r>
      <w:r w:rsidR="003754C4" w:rsidRPr="00C9470A">
        <w:rPr>
          <w:rFonts w:cstheme="majorHAnsi"/>
        </w:rPr>
        <w:t xml:space="preserve"> </w:t>
      </w:r>
      <w:r w:rsidR="00586E2C" w:rsidRPr="00C9470A">
        <w:rPr>
          <w:rFonts w:cstheme="majorHAnsi"/>
        </w:rPr>
        <w:t>Przedsięwzięciem</w:t>
      </w:r>
      <w:r w:rsidR="00CB58BD" w:rsidRPr="00C9470A">
        <w:rPr>
          <w:rFonts w:cstheme="majorHAnsi"/>
        </w:rPr>
        <w:t xml:space="preserve"> (z wyłączeniem udziału w dialogu technicznym poprzedzającym ogłoszenie Postępowania),</w:t>
      </w:r>
      <w:r w:rsidR="009E19B7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przygotowaniu t</w:t>
      </w:r>
      <w:r w:rsidR="009E19B7" w:rsidRPr="00C9470A">
        <w:rPr>
          <w:rFonts w:cstheme="majorHAnsi"/>
        </w:rPr>
        <w:t>ego</w:t>
      </w:r>
      <w:r w:rsidR="003F41DA" w:rsidRPr="00C9470A">
        <w:rPr>
          <w:rFonts w:cstheme="majorHAnsi"/>
        </w:rPr>
        <w:t xml:space="preserve"> P</w:t>
      </w:r>
      <w:r w:rsidRPr="00C9470A">
        <w:rPr>
          <w:rFonts w:cstheme="majorHAnsi"/>
        </w:rPr>
        <w:t>ostępowania</w:t>
      </w:r>
      <w:r w:rsidR="00582A5F" w:rsidRPr="00C9470A">
        <w:rPr>
          <w:rFonts w:cstheme="majorHAnsi"/>
        </w:rPr>
        <w:t xml:space="preserve"> </w:t>
      </w:r>
      <w:r w:rsidR="00CB58BD" w:rsidRPr="00C9470A">
        <w:rPr>
          <w:rFonts w:cstheme="majorHAnsi"/>
        </w:rPr>
        <w:t>(z wyłączeniem udziału w dialogu technicznym poprzedzającym ogłoszenie Postępowania)</w:t>
      </w:r>
      <w:r w:rsidRPr="00C9470A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99"/>
    </w:p>
    <w:p w14:paraId="49E8E784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0" w:name="_Ref511645251"/>
      <w:r w:rsidRPr="00C9470A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00"/>
    </w:p>
    <w:p w14:paraId="07069EEE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1" w:name="_Ref511645285"/>
      <w:r w:rsidRPr="00C9470A">
        <w:rPr>
          <w:rFonts w:cstheme="majorHAnsi"/>
        </w:rPr>
        <w:t>będącego podmiotem zbiorowym, wobec którego sąd orzekł zakaz ubiegania się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 na podstawie ustawy z dnia 28 października 2002 r. o</w:t>
      </w:r>
      <w:r w:rsidR="00EE34F3" w:rsidRPr="00C9470A">
        <w:rPr>
          <w:rFonts w:cstheme="majorHAnsi"/>
        </w:rPr>
        <w:t> </w:t>
      </w:r>
      <w:r w:rsidRPr="00C9470A">
        <w:rPr>
          <w:rFonts w:cstheme="majorHAnsi"/>
        </w:rPr>
        <w:t>odpowiedzialności podmiotów zbiorowych za czyny zabronione pod groźbą kary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</w:t>
      </w:r>
      <w:r w:rsidR="00EE34F3" w:rsidRPr="00C9470A">
        <w:rPr>
          <w:rFonts w:cstheme="majorHAnsi"/>
        </w:rPr>
        <w:t> </w:t>
      </w:r>
      <w:r w:rsidR="00DA3983" w:rsidRPr="00C9470A">
        <w:rPr>
          <w:rFonts w:cstheme="majorHAnsi"/>
        </w:rPr>
        <w:t>2020 r. poz. 358</w:t>
      </w:r>
      <w:r w:rsidRPr="00C9470A">
        <w:rPr>
          <w:rFonts w:cstheme="majorHAnsi"/>
        </w:rPr>
        <w:t>);</w:t>
      </w:r>
      <w:bookmarkEnd w:id="101"/>
    </w:p>
    <w:p w14:paraId="240BBA20" w14:textId="77777777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2" w:name="_Ref511645310"/>
      <w:r w:rsidRPr="00C9470A">
        <w:rPr>
          <w:rFonts w:cstheme="majorHAnsi"/>
        </w:rPr>
        <w:t>wobec którego orzeczono tytułem środka zapobiegawczego zakaz ubiegania się o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zamówienia publiczne;</w:t>
      </w:r>
      <w:bookmarkEnd w:id="102"/>
    </w:p>
    <w:p w14:paraId="70F010CC" w14:textId="23C7A621" w:rsidR="00B22E9C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3" w:name="_Ref511646143"/>
      <w:r w:rsidRPr="00C9470A">
        <w:rPr>
          <w:rFonts w:cstheme="majorHAnsi"/>
        </w:rPr>
        <w:t xml:space="preserve">w </w:t>
      </w:r>
      <w:r w:rsidR="007F4DB2" w:rsidRPr="00C9470A">
        <w:rPr>
          <w:rFonts w:cstheme="majorHAnsi"/>
        </w:rPr>
        <w:t>stosunku,</w:t>
      </w:r>
      <w:r w:rsidRPr="00C9470A">
        <w:rPr>
          <w:rFonts w:cstheme="majorHAnsi"/>
        </w:rPr>
        <w:t xml:space="preserve"> do którego otwarto likwidację, w zatwierdzonym przez sąd układzie w</w:t>
      </w:r>
      <w:r w:rsidR="009C2115" w:rsidRPr="00C9470A">
        <w:rPr>
          <w:rFonts w:cstheme="majorHAnsi"/>
        </w:rPr>
        <w:t> </w:t>
      </w:r>
      <w:r w:rsidRPr="00C9470A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C9470A">
        <w:rPr>
          <w:rFonts w:cstheme="majorHAnsi"/>
        </w:rPr>
        <w:t xml:space="preserve">t.j.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8014AE" w:rsidRPr="00C9470A">
        <w:rPr>
          <w:rFonts w:cstheme="majorHAnsi"/>
        </w:rPr>
        <w:t xml:space="preserve"> 814</w:t>
      </w:r>
      <w:r w:rsidR="00B931A9" w:rsidRPr="00C9470A">
        <w:rPr>
          <w:rFonts w:cstheme="majorHAnsi"/>
        </w:rPr>
        <w:t xml:space="preserve"> z</w:t>
      </w:r>
      <w:r w:rsidR="00DA3983" w:rsidRPr="00C9470A">
        <w:rPr>
          <w:rFonts w:cstheme="majorHAnsi"/>
        </w:rPr>
        <w:t>e</w:t>
      </w:r>
      <w:r w:rsidR="00B931A9" w:rsidRPr="00C9470A">
        <w:rPr>
          <w:rFonts w:cstheme="majorHAnsi"/>
        </w:rPr>
        <w:t xml:space="preserve"> zm.</w:t>
      </w:r>
      <w:r w:rsidRPr="00C9470A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C9470A">
        <w:rPr>
          <w:rFonts w:cstheme="majorHAnsi"/>
        </w:rPr>
        <w:t>t.</w:t>
      </w:r>
      <w:r w:rsidR="00DA3983" w:rsidRPr="00C9470A">
        <w:rPr>
          <w:rFonts w:cstheme="majorHAnsi"/>
        </w:rPr>
        <w:t xml:space="preserve">j. </w:t>
      </w:r>
      <w:r w:rsidRPr="00C9470A">
        <w:rPr>
          <w:rFonts w:cstheme="majorHAnsi"/>
        </w:rPr>
        <w:t>Dz. U. z 20</w:t>
      </w:r>
      <w:r w:rsidR="008014AE" w:rsidRPr="00C9470A">
        <w:rPr>
          <w:rFonts w:cstheme="majorHAnsi"/>
        </w:rPr>
        <w:t>20</w:t>
      </w:r>
      <w:r w:rsidRPr="00C9470A">
        <w:rPr>
          <w:rFonts w:cstheme="majorHAnsi"/>
        </w:rPr>
        <w:t xml:space="preserve"> r. poz.</w:t>
      </w:r>
      <w:r w:rsidR="00000DF9" w:rsidRPr="00C9470A">
        <w:rPr>
          <w:rFonts w:cstheme="majorHAnsi"/>
        </w:rPr>
        <w:t xml:space="preserve"> </w:t>
      </w:r>
      <w:r w:rsidR="008014AE" w:rsidRPr="00C9470A">
        <w:rPr>
          <w:rFonts w:cstheme="majorHAnsi"/>
        </w:rPr>
        <w:t>1228</w:t>
      </w:r>
      <w:r w:rsidR="00DA3983" w:rsidRPr="00C9470A">
        <w:rPr>
          <w:rFonts w:cstheme="majorHAnsi"/>
        </w:rPr>
        <w:t xml:space="preserve"> ze zm.</w:t>
      </w:r>
      <w:r w:rsidRPr="00C9470A">
        <w:rPr>
          <w:rFonts w:cstheme="majorHAnsi"/>
        </w:rPr>
        <w:t>);</w:t>
      </w:r>
      <w:bookmarkEnd w:id="103"/>
    </w:p>
    <w:p w14:paraId="44C164A2" w14:textId="14196B8D" w:rsidR="002F4199" w:rsidRPr="00C9470A" w:rsidRDefault="00B22E9C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bookmarkStart w:id="104" w:name="_Ref511645439"/>
      <w:r w:rsidRPr="00C9470A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9470A">
        <w:rPr>
          <w:rFonts w:cstheme="majorHAnsi"/>
        </w:rPr>
        <w:t>;</w:t>
      </w:r>
    </w:p>
    <w:p w14:paraId="4A3E84E0" w14:textId="15367291" w:rsidR="002F4199" w:rsidRPr="00C9470A" w:rsidRDefault="002F4199" w:rsidP="003F7FC0">
      <w:pPr>
        <w:pStyle w:val="Akapitzlist"/>
        <w:numPr>
          <w:ilvl w:val="0"/>
          <w:numId w:val="25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nioskodawców</w:t>
      </w:r>
      <w:r w:rsidR="00B931A9" w:rsidRPr="00C9470A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C9470A">
        <w:rPr>
          <w:rFonts w:cstheme="majorHAnsi"/>
        </w:rPr>
        <w:t>t.</w:t>
      </w:r>
      <w:r w:rsidR="009F1AF4" w:rsidRPr="00C9470A">
        <w:rPr>
          <w:rFonts w:cstheme="majorHAnsi"/>
        </w:rPr>
        <w:t>j</w:t>
      </w:r>
      <w:r w:rsidR="006E2DEB" w:rsidRPr="00C9470A">
        <w:rPr>
          <w:rFonts w:cstheme="majorHAnsi"/>
        </w:rPr>
        <w:t xml:space="preserve">. </w:t>
      </w:r>
      <w:r w:rsidR="00B931A9" w:rsidRPr="00C9470A">
        <w:rPr>
          <w:rFonts w:cstheme="majorHAnsi"/>
        </w:rPr>
        <w:t>Dz. U. z 20</w:t>
      </w:r>
      <w:r w:rsidR="00FD1DEE" w:rsidRPr="00C9470A">
        <w:rPr>
          <w:rFonts w:cstheme="majorHAnsi"/>
        </w:rPr>
        <w:t>2</w:t>
      </w:r>
      <w:r w:rsidR="00C54446">
        <w:rPr>
          <w:rFonts w:cstheme="majorHAnsi"/>
        </w:rPr>
        <w:t>1</w:t>
      </w:r>
      <w:r w:rsidR="00B931A9" w:rsidRPr="00C9470A">
        <w:rPr>
          <w:rFonts w:cstheme="majorHAnsi"/>
        </w:rPr>
        <w:t xml:space="preserve"> r., poz. </w:t>
      </w:r>
      <w:r w:rsidR="00C54446">
        <w:rPr>
          <w:rFonts w:cstheme="majorHAnsi"/>
        </w:rPr>
        <w:t>275</w:t>
      </w:r>
      <w:r w:rsidR="006E2DEB" w:rsidRPr="00C9470A">
        <w:rPr>
          <w:rFonts w:cstheme="majorHAnsi"/>
        </w:rPr>
        <w:t xml:space="preserve"> ze zm.</w:t>
      </w:r>
      <w:r w:rsidR="00EE34F3" w:rsidRPr="00C9470A">
        <w:rPr>
          <w:rFonts w:cstheme="majorHAnsi"/>
        </w:rPr>
        <w:t>) złożyli odrębne W</w:t>
      </w:r>
      <w:r w:rsidR="00B931A9" w:rsidRPr="00C9470A">
        <w:rPr>
          <w:rFonts w:cstheme="majorHAnsi"/>
        </w:rPr>
        <w:t xml:space="preserve">nioski o </w:t>
      </w:r>
      <w:r w:rsidR="006E2DEB" w:rsidRPr="00C9470A">
        <w:rPr>
          <w:rFonts w:cstheme="majorHAnsi"/>
        </w:rPr>
        <w:t xml:space="preserve">przystąpienie </w:t>
      </w:r>
      <w:r w:rsidR="00B931A9" w:rsidRPr="00C9470A">
        <w:rPr>
          <w:rFonts w:cstheme="majorHAnsi"/>
        </w:rPr>
        <w:t>do Postępowania, chyba, że wykażą, że istniejące między nimi powiązania nie prowa</w:t>
      </w:r>
      <w:r w:rsidR="00ED343D" w:rsidRPr="00C9470A">
        <w:rPr>
          <w:rFonts w:cstheme="majorHAnsi"/>
        </w:rPr>
        <w:t>dzą do zakłócenia konkurencji w </w:t>
      </w:r>
      <w:r w:rsidR="00B931A9" w:rsidRPr="00C9470A">
        <w:rPr>
          <w:rFonts w:cstheme="majorHAnsi"/>
        </w:rPr>
        <w:t>Postępowaniu.</w:t>
      </w:r>
      <w:bookmarkEnd w:id="104"/>
    </w:p>
    <w:p w14:paraId="5B7C6009" w14:textId="77777777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>Wykluczenie Wnioskodawcy następuje:</w:t>
      </w:r>
    </w:p>
    <w:p w14:paraId="4D7D313B" w14:textId="3FF1C5BA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-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oraz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gdy osoba, o której mowa w tych przepisach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_Ref511644886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a)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-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_Ref511644888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c)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ind w:left="1276"/>
        <w:jc w:val="both"/>
        <w:rPr>
          <w:rFonts w:cstheme="majorHAnsi"/>
        </w:rPr>
      </w:pPr>
      <w:r w:rsidRPr="00C9470A">
        <w:rPr>
          <w:rFonts w:cstheme="majorHAnsi"/>
        </w:rPr>
        <w:t>w przypadkach, o których mowa:</w:t>
      </w:r>
    </w:p>
    <w:p w14:paraId="7C9A81E7" w14:textId="2DA14C00" w:rsidR="00B22E9C" w:rsidRPr="00C9470A" w:rsidRDefault="00B22E9C" w:rsidP="003F7FC0">
      <w:pPr>
        <w:pStyle w:val="Akapitzlist"/>
        <w:numPr>
          <w:ilvl w:val="2"/>
          <w:numId w:val="34"/>
        </w:numPr>
        <w:spacing w:after="0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>w</w:t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i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_Ref511644953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gdy osoba, o której mowa w tych przepisach, została skazana za przestępstwo wymienione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_Ref511645061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d)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</w:t>
      </w:r>
    </w:p>
    <w:p w14:paraId="4E766CA9" w14:textId="776FD5D4" w:rsidR="00B22E9C" w:rsidRPr="00C9470A" w:rsidRDefault="00B22E9C" w:rsidP="003F7FC0">
      <w:pPr>
        <w:pStyle w:val="Akapitzlist"/>
        <w:numPr>
          <w:ilvl w:val="2"/>
          <w:numId w:val="34"/>
        </w:numPr>
        <w:spacing w:after="0"/>
        <w:ind w:left="1560"/>
        <w:jc w:val="both"/>
        <w:rPr>
          <w:rFonts w:cstheme="majorHAnsi"/>
        </w:rPr>
      </w:pPr>
      <w:r w:rsidRPr="00C9470A">
        <w:rPr>
          <w:rFonts w:cstheme="majorHAnsi"/>
        </w:rPr>
        <w:t xml:space="preserve">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_Ref511211770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5)</w:t>
      </w:r>
      <w:r w:rsidRPr="00C9470A">
        <w:rPr>
          <w:rFonts w:cstheme="majorHAnsi"/>
        </w:rPr>
        <w:fldChar w:fldCharType="end"/>
      </w:r>
    </w:p>
    <w:p w14:paraId="30335F0B" w14:textId="3D8028B4" w:rsidR="00B22E9C" w:rsidRPr="00C9470A" w:rsidRDefault="00B22E9C" w:rsidP="003F7FC0">
      <w:pPr>
        <w:pStyle w:val="Akapitzlist"/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9470A">
        <w:rPr>
          <w:rFonts w:cstheme="majorHAnsi"/>
        </w:rPr>
        <w:t>dnia,</w:t>
      </w:r>
      <w:r w:rsidRPr="00C9470A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77B02E0C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_Ref511645251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7)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upłynęły 3 lata od dnia zaistnienia zdarzenia będącego podstawą wykluczenia;</w:t>
      </w:r>
    </w:p>
    <w:p w14:paraId="3D3F37DA" w14:textId="35B961B0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="00DD4E56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_Ref511645285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8)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24E7677F" w:rsidR="00B22E9C" w:rsidRPr="00C9470A" w:rsidRDefault="00B22E9C" w:rsidP="003F7FC0">
      <w:pPr>
        <w:pStyle w:val="Akapitzlist"/>
        <w:numPr>
          <w:ilvl w:val="1"/>
          <w:numId w:val="34"/>
        </w:numPr>
        <w:spacing w:after="0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przypadku, o którym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_Ref511645310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9)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>, jeżeli nie upłynął okres obowiązywania zakazu ubiegania się o zamówienia publiczne.</w:t>
      </w:r>
    </w:p>
    <w:p w14:paraId="09B1F281" w14:textId="10C08A57" w:rsidR="00B22E9C" w:rsidRPr="00C9470A" w:rsidRDefault="006E2DEB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bookmarkStart w:id="105" w:name="_Ref511645463"/>
      <w:r w:rsidRPr="00C9470A">
        <w:rPr>
          <w:rFonts w:cstheme="majorHAnsi"/>
        </w:rPr>
        <w:t>Wnioskodawca</w:t>
      </w:r>
      <w:r w:rsidR="00B22E9C" w:rsidRPr="00C9470A">
        <w:rPr>
          <w:rFonts w:cstheme="majorHAnsi"/>
        </w:rPr>
        <w:t xml:space="preserve">, który podlega wykluczeniu na podstawie ust.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_Ref511644867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 pkt </w:t>
      </w:r>
      <w:r w:rsidR="007055BA" w:rsidRPr="00C9470A">
        <w:rPr>
          <w:rFonts w:cstheme="majorHAnsi"/>
        </w:rPr>
        <w:fldChar w:fldCharType="begin"/>
      </w:r>
      <w:r w:rsidR="007055BA" w:rsidRPr="00C9470A">
        <w:rPr>
          <w:rFonts w:cstheme="majorHAnsi"/>
        </w:rPr>
        <w:instrText xml:space="preserve"> REF _Ref511941705 \n \h </w:instrText>
      </w:r>
      <w:r w:rsidR="00A64121" w:rsidRPr="00C9470A">
        <w:rPr>
          <w:rFonts w:cstheme="majorHAnsi"/>
        </w:rPr>
        <w:instrText xml:space="preserve"> \* MERGEFORMAT </w:instrText>
      </w:r>
      <w:r w:rsidR="007055BA" w:rsidRPr="00C9470A">
        <w:rPr>
          <w:rFonts w:cstheme="majorHAnsi"/>
        </w:rPr>
      </w:r>
      <w:r w:rsidR="007055BA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3)</w:t>
      </w:r>
      <w:r w:rsidR="007055BA" w:rsidRPr="00C9470A">
        <w:rPr>
          <w:rFonts w:cstheme="majorHAnsi"/>
        </w:rPr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_Ref511644953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4)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_Ref511645392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6)</w:t>
      </w:r>
      <w:r w:rsidR="00B22E9C" w:rsidRPr="00C9470A">
        <w:fldChar w:fldCharType="end"/>
      </w:r>
      <w:r w:rsidR="007055BA" w:rsidRPr="00C9470A">
        <w:t>,</w:t>
      </w:r>
      <w:r w:rsidR="00B22E9C" w:rsidRPr="00C9470A">
        <w:rPr>
          <w:rFonts w:cstheme="majorHAnsi"/>
        </w:rPr>
        <w:t xml:space="preserve">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_Ref511645251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7)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_Ref511646143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10)</w:t>
      </w:r>
      <w:r w:rsidR="00B22E9C" w:rsidRPr="00C9470A">
        <w:fldChar w:fldCharType="end"/>
      </w:r>
      <w:r w:rsidRPr="00C9470A">
        <w:rPr>
          <w:rFonts w:cstheme="majorHAnsi"/>
        </w:rPr>
        <w:t>,</w:t>
      </w:r>
      <w:r w:rsidR="00B22E9C" w:rsidRPr="00C9470A">
        <w:rPr>
          <w:rFonts w:cstheme="majorHAnsi"/>
        </w:rPr>
        <w:t xml:space="preserve"> lub </w:t>
      </w:r>
      <w:r w:rsidR="00B22E9C" w:rsidRPr="00C9470A">
        <w:fldChar w:fldCharType="begin"/>
      </w:r>
      <w:r w:rsidR="00B22E9C" w:rsidRPr="00C9470A">
        <w:rPr>
          <w:rFonts w:cstheme="majorHAnsi"/>
        </w:rPr>
        <w:instrText xml:space="preserve"> REF _Ref511645439 \r \h </w:instrText>
      </w:r>
      <w:r w:rsidR="00A64121" w:rsidRPr="00C9470A">
        <w:instrText xml:space="preserve"> \* MERGEFORMAT </w:instrText>
      </w:r>
      <w:r w:rsidR="00B22E9C" w:rsidRPr="00C9470A">
        <w:fldChar w:fldCharType="separate"/>
      </w:r>
      <w:r w:rsidR="003F7FC0">
        <w:rPr>
          <w:rFonts w:cstheme="majorHAnsi"/>
        </w:rPr>
        <w:t>11)</w:t>
      </w:r>
      <w:r w:rsidR="00B22E9C" w:rsidRPr="00C9470A">
        <w:fldChar w:fldCharType="end"/>
      </w:r>
      <w:r w:rsidR="00B22E9C" w:rsidRPr="00C9470A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 xml:space="preserve">. Przepisu zdania pierwszego nie stosuje się, jeżeli wobec </w:t>
      </w:r>
      <w:r w:rsidR="00914CB6" w:rsidRPr="00C9470A">
        <w:rPr>
          <w:rFonts w:cstheme="majorHAnsi"/>
        </w:rPr>
        <w:t>W</w:t>
      </w:r>
      <w:r w:rsidRPr="00C9470A">
        <w:rPr>
          <w:rFonts w:cstheme="majorHAnsi"/>
        </w:rPr>
        <w:t>nioskodawcy</w:t>
      </w:r>
      <w:r w:rsidR="00B22E9C" w:rsidRPr="00C9470A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05"/>
    </w:p>
    <w:p w14:paraId="0AB0E647" w14:textId="3B136801" w:rsidR="006E2DEB" w:rsidRPr="00C9470A" w:rsidRDefault="006E2DEB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bookmarkStart w:id="106" w:name="_Ref52628761"/>
      <w:r w:rsidRPr="00C9470A">
        <w:rPr>
          <w:rFonts w:cstheme="majorHAnsi"/>
        </w:rPr>
        <w:t xml:space="preserve">Wnioskodawca, który podlega wykluczeniu na podstawie ust. </w:t>
      </w:r>
      <w:r w:rsidR="00FF16FC" w:rsidRPr="00C9470A">
        <w:rPr>
          <w:rFonts w:cstheme="majorHAnsi"/>
        </w:rPr>
        <w:fldChar w:fldCharType="begin"/>
      </w:r>
      <w:r w:rsidR="00FF16FC" w:rsidRPr="00C9470A">
        <w:rPr>
          <w:rFonts w:cstheme="majorHAnsi"/>
        </w:rPr>
        <w:instrText xml:space="preserve"> REF _Ref511644867 \r \h </w:instrText>
      </w:r>
      <w:r w:rsidR="004E2D42" w:rsidRPr="00C9470A">
        <w:rPr>
          <w:rFonts w:cstheme="majorHAnsi"/>
        </w:rPr>
        <w:instrText xml:space="preserve"> \* MERGEFORMAT </w:instrText>
      </w:r>
      <w:r w:rsidR="00FF16FC" w:rsidRPr="00C9470A">
        <w:rPr>
          <w:rFonts w:cstheme="majorHAnsi"/>
        </w:rPr>
      </w:r>
      <w:r w:rsidR="00FF16FC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="00FF16FC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="00C24DD5" w:rsidRPr="00C9470A">
        <w:rPr>
          <w:rFonts w:cstheme="majorHAnsi"/>
        </w:rPr>
        <w:t>1</w:t>
      </w:r>
      <w:r w:rsidR="00C24DD5">
        <w:rPr>
          <w:rFonts w:cstheme="majorHAnsi"/>
        </w:rPr>
        <w:t>2</w:t>
      </w:r>
      <w:r w:rsidRPr="00C9470A">
        <w:rPr>
          <w:rFonts w:cstheme="majorHAnsi"/>
        </w:rPr>
        <w:t>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06"/>
    </w:p>
    <w:p w14:paraId="3F7EFA19" w14:textId="3064DFC3" w:rsidR="009F1AF4" w:rsidRPr="00C9470A" w:rsidRDefault="006E2DEB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 xml:space="preserve">Wnioskodawca </w:t>
      </w:r>
      <w:r w:rsidR="00B22E9C" w:rsidRPr="00C9470A">
        <w:rPr>
          <w:rFonts w:cstheme="majorBidi"/>
        </w:rPr>
        <w:t xml:space="preserve">nie podlega wykluczeniu, jeżeli </w:t>
      </w:r>
      <w:r w:rsidR="42A174FB" w:rsidRPr="00C9470A">
        <w:rPr>
          <w:rFonts w:cstheme="majorBidi"/>
        </w:rPr>
        <w:t>Zamawiający</w:t>
      </w:r>
      <w:r w:rsidR="00B22E9C" w:rsidRPr="00C9470A">
        <w:rPr>
          <w:rFonts w:cstheme="majorBidi"/>
        </w:rPr>
        <w:t xml:space="preserve">, uwzględniając wagę i szczególne okoliczności czynu </w:t>
      </w:r>
      <w:r w:rsidR="00BB37CD" w:rsidRPr="00C9470A">
        <w:rPr>
          <w:rFonts w:cstheme="majorBidi"/>
        </w:rPr>
        <w:t>Wnioskodawcy</w:t>
      </w:r>
      <w:r w:rsidR="00B22E9C" w:rsidRPr="00C9470A">
        <w:rPr>
          <w:rFonts w:cstheme="majorBidi"/>
        </w:rPr>
        <w:t xml:space="preserve">, uzna za wystarczające dowody </w:t>
      </w:r>
      <w:r w:rsidR="00914CB6" w:rsidRPr="00C9470A">
        <w:rPr>
          <w:rFonts w:cstheme="majorBidi"/>
        </w:rPr>
        <w:t xml:space="preserve">i wyjaśnienia </w:t>
      </w:r>
      <w:r w:rsidR="00B22E9C" w:rsidRPr="00C9470A">
        <w:rPr>
          <w:rFonts w:cstheme="majorBidi"/>
        </w:rPr>
        <w:t xml:space="preserve">przedstawione na podstawie ust.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_Ref511645463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3</w:t>
      </w:r>
      <w:r w:rsidR="008D545A" w:rsidRPr="00C9470A">
        <w:rPr>
          <w:rFonts w:cstheme="majorBidi"/>
        </w:rPr>
        <w:fldChar w:fldCharType="end"/>
      </w:r>
      <w:r w:rsidR="008D545A" w:rsidRPr="00C9470A">
        <w:rPr>
          <w:rFonts w:cstheme="majorBidi"/>
        </w:rPr>
        <w:t xml:space="preserve"> i </w:t>
      </w:r>
      <w:r w:rsidR="008D545A" w:rsidRPr="00C9470A">
        <w:rPr>
          <w:rFonts w:cstheme="majorBidi"/>
        </w:rPr>
        <w:fldChar w:fldCharType="begin"/>
      </w:r>
      <w:r w:rsidR="008D545A" w:rsidRPr="00C9470A">
        <w:rPr>
          <w:rFonts w:cstheme="majorBidi"/>
        </w:rPr>
        <w:instrText xml:space="preserve"> REF _Ref52628761 \n \h </w:instrText>
      </w:r>
      <w:r w:rsidR="004E2D42" w:rsidRPr="00C9470A">
        <w:rPr>
          <w:rFonts w:cstheme="majorBidi"/>
        </w:rPr>
        <w:instrText xml:space="preserve"> \* MERGEFORMAT </w:instrText>
      </w:r>
      <w:r w:rsidR="008D545A" w:rsidRPr="00C9470A">
        <w:rPr>
          <w:rFonts w:cstheme="majorBidi"/>
        </w:rPr>
      </w:r>
      <w:r w:rsidR="008D545A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</w:t>
      </w:r>
      <w:r w:rsidR="008D545A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>.</w:t>
      </w:r>
    </w:p>
    <w:p w14:paraId="054D75CA" w14:textId="0501854B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W przypadkach, o których mowa w ust.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_Ref511644867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1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_Ref511645392 \r \h </w:instrText>
      </w:r>
      <w:r w:rsidR="00A64121" w:rsidRP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6)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, przed wykluczeniem </w:t>
      </w:r>
      <w:r w:rsidR="00BB37CD" w:rsidRPr="00C9470A">
        <w:rPr>
          <w:rFonts w:cstheme="majorHAnsi"/>
        </w:rPr>
        <w:t>Wnioskodawcy</w:t>
      </w:r>
      <w:r w:rsidRPr="00C9470A">
        <w:rPr>
          <w:rFonts w:cstheme="majorHAnsi"/>
        </w:rPr>
        <w:t xml:space="preserve">, </w:t>
      </w:r>
      <w:r w:rsidR="00226F21" w:rsidRPr="00C9470A">
        <w:rPr>
          <w:rFonts w:cstheme="majorHAnsi"/>
        </w:rPr>
        <w:t>Z</w:t>
      </w:r>
      <w:r w:rsidRPr="00C9470A">
        <w:rPr>
          <w:rFonts w:cstheme="majorHAnsi"/>
        </w:rPr>
        <w:t xml:space="preserve">amawiający zapewnia temu </w:t>
      </w:r>
      <w:r w:rsidR="00BB37CD" w:rsidRPr="00C9470A">
        <w:rPr>
          <w:rFonts w:cstheme="majorHAnsi"/>
        </w:rPr>
        <w:t xml:space="preserve">Wnioskodawcy </w:t>
      </w:r>
      <w:r w:rsidRPr="00C9470A">
        <w:rPr>
          <w:rFonts w:cstheme="majorHAnsi"/>
        </w:rPr>
        <w:t>możliwość udowodnienia, że jego udział w</w:t>
      </w:r>
      <w:r w:rsidR="00000DF9" w:rsidRPr="00C9470A">
        <w:rPr>
          <w:rFonts w:cstheme="majorHAnsi"/>
        </w:rPr>
        <w:t> </w:t>
      </w:r>
      <w:r w:rsidRPr="00C9470A">
        <w:rPr>
          <w:rFonts w:cstheme="majorHAnsi"/>
        </w:rPr>
        <w:t xml:space="preserve">przygotowaniu </w:t>
      </w:r>
      <w:r w:rsidR="003754C4" w:rsidRPr="00C9470A">
        <w:rPr>
          <w:rFonts w:cstheme="majorHAnsi"/>
        </w:rPr>
        <w:t>P</w:t>
      </w:r>
      <w:r w:rsidRPr="00C9470A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9470A" w:rsidRDefault="00B22E9C" w:rsidP="003F7FC0">
      <w:pPr>
        <w:pStyle w:val="Akapitzlist"/>
        <w:numPr>
          <w:ilvl w:val="0"/>
          <w:numId w:val="34"/>
        </w:numPr>
        <w:spacing w:after="0"/>
        <w:ind w:left="567" w:hanging="425"/>
        <w:jc w:val="both"/>
        <w:rPr>
          <w:rFonts w:cstheme="majorHAnsi"/>
        </w:rPr>
      </w:pPr>
      <w:r w:rsidRPr="00C9470A">
        <w:rPr>
          <w:rFonts w:cstheme="majorHAnsi"/>
        </w:rPr>
        <w:t xml:space="preserve">Zamawiający może wykluczyć </w:t>
      </w:r>
      <w:r w:rsidR="00226F21" w:rsidRPr="00C9470A">
        <w:rPr>
          <w:rFonts w:cstheme="majorHAnsi"/>
        </w:rPr>
        <w:t>W</w:t>
      </w:r>
      <w:r w:rsidR="006E2DEB" w:rsidRPr="00C9470A">
        <w:rPr>
          <w:rFonts w:cstheme="majorHAnsi"/>
        </w:rPr>
        <w:t>nioskodawcę</w:t>
      </w:r>
      <w:r w:rsidRPr="00C9470A">
        <w:rPr>
          <w:rFonts w:cstheme="majorHAnsi"/>
        </w:rPr>
        <w:t xml:space="preserve"> na każdym etapie Postępowania aż do zawarcia </w:t>
      </w:r>
      <w:r w:rsidR="005B4943" w:rsidRPr="00C9470A">
        <w:rPr>
          <w:rFonts w:cstheme="majorHAnsi"/>
        </w:rPr>
        <w:t>U</w:t>
      </w:r>
      <w:r w:rsidRPr="00C9470A">
        <w:rPr>
          <w:rFonts w:cstheme="majorHAnsi"/>
        </w:rPr>
        <w:t>mowy.</w:t>
      </w:r>
    </w:p>
    <w:p w14:paraId="64BC72B5" w14:textId="50596933" w:rsidR="00AA1C84" w:rsidRPr="00C9470A" w:rsidRDefault="008C0349" w:rsidP="003F7FC0">
      <w:pPr>
        <w:pStyle w:val="Nagwek1"/>
        <w:spacing w:line="259" w:lineRule="auto"/>
      </w:pPr>
      <w:bookmarkStart w:id="107" w:name="_Toc494180641"/>
      <w:bookmarkStart w:id="108" w:name="_Toc496261291"/>
      <w:bookmarkStart w:id="109" w:name="_Toc503862999"/>
      <w:bookmarkStart w:id="110" w:name="_Ref52541782"/>
      <w:bookmarkStart w:id="111" w:name="_Ref52645428"/>
      <w:bookmarkStart w:id="112" w:name="_Toc53762097"/>
      <w:bookmarkStart w:id="113" w:name="_Toc72700655"/>
      <w:r w:rsidRPr="00C9470A">
        <w:t>Harmonogram</w:t>
      </w:r>
      <w:bookmarkEnd w:id="107"/>
      <w:bookmarkEnd w:id="108"/>
      <w:bookmarkEnd w:id="109"/>
      <w:r w:rsidR="00AF3916" w:rsidRPr="00C9470A">
        <w:t xml:space="preserve"> </w:t>
      </w:r>
      <w:r w:rsidR="00390FB3" w:rsidRPr="00C9470A">
        <w:t>Przedsięwzięcia</w:t>
      </w:r>
      <w:bookmarkEnd w:id="110"/>
      <w:r w:rsidR="003E1DC9" w:rsidRPr="00C9470A">
        <w:t xml:space="preserve"> i spotkanie z potencjalnymi Wnioskodawcami</w:t>
      </w:r>
      <w:bookmarkEnd w:id="111"/>
      <w:bookmarkEnd w:id="112"/>
      <w:bookmarkEnd w:id="113"/>
    </w:p>
    <w:p w14:paraId="2C89731B" w14:textId="475608EB" w:rsidR="00AF284B" w:rsidRPr="00C9470A" w:rsidRDefault="008C0349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Harmonogram</w:t>
      </w:r>
      <w:r w:rsidR="00AF3916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 xml:space="preserve"> </w:t>
      </w:r>
      <w:r w:rsidR="00FA00F6" w:rsidRPr="00C9470A">
        <w:rPr>
          <w:rFonts w:cstheme="majorBidi"/>
        </w:rPr>
        <w:t xml:space="preserve">zawarty jest w </w:t>
      </w:r>
      <w:r w:rsidRPr="00C9470A">
        <w:rPr>
          <w:rFonts w:cstheme="majorBidi"/>
        </w:rPr>
        <w:t>Załącznik</w:t>
      </w:r>
      <w:r w:rsidR="00FA00F6" w:rsidRPr="00C9470A">
        <w:rPr>
          <w:rFonts w:cstheme="majorBidi"/>
        </w:rPr>
        <w:t>u</w:t>
      </w:r>
      <w:r w:rsidRPr="00C9470A">
        <w:rPr>
          <w:rFonts w:cstheme="majorBidi"/>
        </w:rPr>
        <w:t xml:space="preserve"> nr </w:t>
      </w:r>
      <w:r w:rsidR="005121BB" w:rsidRPr="00C9470A">
        <w:t>4</w:t>
      </w:r>
      <w:r w:rsidR="00375269" w:rsidRPr="00C9470A">
        <w:rPr>
          <w:rFonts w:cstheme="majorBidi"/>
        </w:rPr>
        <w:t xml:space="preserve"> </w:t>
      </w:r>
      <w:r w:rsidR="00DB7A86" w:rsidRPr="00C9470A">
        <w:rPr>
          <w:rFonts w:cstheme="majorBidi"/>
        </w:rPr>
        <w:t xml:space="preserve">do Regulaminu. </w:t>
      </w:r>
    </w:p>
    <w:p w14:paraId="2D929696" w14:textId="59EEBD10" w:rsidR="00D62594" w:rsidRPr="00C9470A" w:rsidRDefault="008C0349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14" w:name="_Ref52645431"/>
      <w:r w:rsidRPr="00C9470A">
        <w:rPr>
          <w:rFonts w:cstheme="majorBidi"/>
        </w:rPr>
        <w:t xml:space="preserve">NCBR </w:t>
      </w:r>
      <w:r w:rsidR="1501EE53" w:rsidRPr="00C9470A">
        <w:rPr>
          <w:rFonts w:cstheme="majorBidi"/>
        </w:rPr>
        <w:t xml:space="preserve">w trakcie Postępowania </w:t>
      </w:r>
      <w:r w:rsidR="00174745" w:rsidRPr="00C9470A">
        <w:rPr>
          <w:rFonts w:cstheme="majorBidi"/>
        </w:rPr>
        <w:t>może</w:t>
      </w:r>
      <w:r w:rsidR="0004269C" w:rsidRPr="00C9470A">
        <w:rPr>
          <w:rFonts w:cstheme="majorBidi"/>
        </w:rPr>
        <w:t xml:space="preserve"> </w:t>
      </w:r>
      <w:r w:rsidR="00545F4A" w:rsidRPr="00C9470A">
        <w:rPr>
          <w:rFonts w:cstheme="majorBidi"/>
        </w:rPr>
        <w:t>dokonywa</w:t>
      </w:r>
      <w:r w:rsidR="00174745" w:rsidRPr="00C9470A">
        <w:rPr>
          <w:rFonts w:cstheme="majorBidi"/>
        </w:rPr>
        <w:t>ć</w:t>
      </w:r>
      <w:r w:rsidR="00545F4A" w:rsidRPr="00C9470A">
        <w:rPr>
          <w:rFonts w:cstheme="majorBidi"/>
        </w:rPr>
        <w:t xml:space="preserve"> </w:t>
      </w:r>
      <w:r w:rsidR="003D387A" w:rsidRPr="00C9470A">
        <w:rPr>
          <w:rFonts w:cstheme="majorBidi"/>
        </w:rPr>
        <w:t xml:space="preserve">zmian </w:t>
      </w:r>
      <w:r w:rsidR="0004269C" w:rsidRPr="00C9470A">
        <w:rPr>
          <w:rFonts w:cstheme="majorBidi"/>
        </w:rPr>
        <w:t>terminów określonych w Harmonogramie</w:t>
      </w:r>
      <w:r w:rsidR="00E9232B" w:rsidRPr="00C9470A">
        <w:rPr>
          <w:rFonts w:cstheme="majorBidi"/>
        </w:rPr>
        <w:t>,</w:t>
      </w:r>
      <w:r w:rsidR="00D1181A" w:rsidRPr="00C9470A">
        <w:rPr>
          <w:rFonts w:cstheme="majorBidi"/>
        </w:rPr>
        <w:t xml:space="preserve"> w tym</w:t>
      </w:r>
      <w:r w:rsidR="007575FA" w:rsidRPr="00C9470A">
        <w:rPr>
          <w:rFonts w:cstheme="majorBidi"/>
        </w:rPr>
        <w:t xml:space="preserve"> m.in. przedłużeni</w:t>
      </w:r>
      <w:r w:rsidR="000635EC" w:rsidRPr="00C9470A">
        <w:rPr>
          <w:rFonts w:cstheme="majorBidi"/>
        </w:rPr>
        <w:t>a</w:t>
      </w:r>
      <w:r w:rsidR="007575FA" w:rsidRPr="00C9470A">
        <w:rPr>
          <w:rFonts w:cstheme="majorBidi"/>
        </w:rPr>
        <w:t xml:space="preserve"> terminu na zgłaszanie przez </w:t>
      </w:r>
      <w:r w:rsidR="00D15DB4" w:rsidRPr="00C9470A">
        <w:rPr>
          <w:rFonts w:cstheme="majorBidi"/>
        </w:rPr>
        <w:t>Wnioskodawców</w:t>
      </w:r>
      <w:r w:rsidR="007575FA" w:rsidRPr="00C9470A">
        <w:rPr>
          <w:rFonts w:cstheme="majorBidi"/>
        </w:rPr>
        <w:t xml:space="preserve"> pytań i propozycji zmian oraz terminu </w:t>
      </w:r>
      <w:r w:rsidR="00D1181A" w:rsidRPr="00C9470A">
        <w:rPr>
          <w:rFonts w:cstheme="majorBidi"/>
        </w:rPr>
        <w:t>składania Wniosków</w:t>
      </w:r>
      <w:r w:rsidR="00545F4A" w:rsidRPr="00C9470A">
        <w:rPr>
          <w:rFonts w:cstheme="majorBidi"/>
        </w:rPr>
        <w:t>,</w:t>
      </w:r>
      <w:r w:rsidR="00991D97" w:rsidRPr="00C9470A">
        <w:rPr>
          <w:rFonts w:cstheme="majorBidi"/>
        </w:rPr>
        <w:t xml:space="preserve"> bez podania przyczyn</w:t>
      </w:r>
      <w:r w:rsidR="007575FA" w:rsidRPr="00C9470A">
        <w:rPr>
          <w:rFonts w:cstheme="majorBidi"/>
        </w:rPr>
        <w:t>.</w:t>
      </w:r>
      <w:bookmarkEnd w:id="114"/>
    </w:p>
    <w:p w14:paraId="0D0933B0" w14:textId="0C3F08AA" w:rsidR="003E1DC9" w:rsidRPr="00C9470A" w:rsidRDefault="003E1DC9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 w:rsidRPr="39A7861B">
        <w:rPr>
          <w:rFonts w:cstheme="majorBidi"/>
        </w:rPr>
        <w:t xml:space="preserve">NCBR, po ogłoszeniu niniejszego </w:t>
      </w:r>
      <w:r w:rsidR="004E4FAF" w:rsidRPr="39A7861B">
        <w:rPr>
          <w:rFonts w:cstheme="majorBidi"/>
        </w:rPr>
        <w:t>Postępowania</w:t>
      </w:r>
      <w:r w:rsidRPr="39A7861B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39A7861B">
        <w:rPr>
          <w:rFonts w:cstheme="majorBidi"/>
        </w:rPr>
        <w:t>wideokonferencji</w:t>
      </w:r>
      <w:r w:rsidRPr="39A7861B">
        <w:rPr>
          <w:rFonts w:cstheme="majorBidi"/>
        </w:rPr>
        <w:t>. O</w:t>
      </w:r>
      <w:r w:rsidR="008D5292" w:rsidRPr="39A7861B">
        <w:rPr>
          <w:rFonts w:cstheme="majorBidi"/>
        </w:rPr>
        <w:t> </w:t>
      </w:r>
      <w:r w:rsidRPr="39A7861B">
        <w:rPr>
          <w:rFonts w:cstheme="majorBidi"/>
        </w:rPr>
        <w:t>fakcie</w:t>
      </w:r>
      <w:r w:rsidR="00415F65" w:rsidRPr="39A7861B">
        <w:rPr>
          <w:rFonts w:cstheme="majorBidi"/>
        </w:rPr>
        <w:t>, formie</w:t>
      </w:r>
      <w:r w:rsidRPr="39A7861B">
        <w:rPr>
          <w:rFonts w:cstheme="majorBidi"/>
        </w:rPr>
        <w:t xml:space="preserve"> i terminie spotkania informacyjnego NCBR </w:t>
      </w:r>
      <w:r w:rsidR="06FBAA62" w:rsidRPr="39A7861B">
        <w:rPr>
          <w:rFonts w:cstheme="majorBidi"/>
        </w:rPr>
        <w:t>poinformuje</w:t>
      </w:r>
      <w:r w:rsidR="008D5292" w:rsidRPr="39A7861B">
        <w:rPr>
          <w:rFonts w:cstheme="majorBidi"/>
        </w:rPr>
        <w:t xml:space="preserve"> </w:t>
      </w:r>
      <w:r w:rsidR="00D33B10" w:rsidRPr="39A7861B">
        <w:rPr>
          <w:rFonts w:cstheme="majorBidi"/>
        </w:rPr>
        <w:t>na stronie podmiotowej Centrum w Biuletynie Informacji Publicznej</w:t>
      </w:r>
      <w:r w:rsidRPr="39A7861B">
        <w:rPr>
          <w:rFonts w:cstheme="majorBidi"/>
        </w:rPr>
        <w:t>.</w:t>
      </w:r>
      <w:r w:rsidR="001C29E1">
        <w:rPr>
          <w:rFonts w:cstheme="majorBidi"/>
        </w:rPr>
        <w:t xml:space="preserve"> </w:t>
      </w:r>
    </w:p>
    <w:p w14:paraId="043D87D6" w14:textId="5D60495B" w:rsidR="00161292" w:rsidRPr="00C9470A" w:rsidRDefault="00161292" w:rsidP="003F7FC0">
      <w:pPr>
        <w:pStyle w:val="Akapitzlist"/>
        <w:numPr>
          <w:ilvl w:val="0"/>
          <w:numId w:val="17"/>
        </w:numPr>
        <w:spacing w:after="0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9470A">
        <w:rPr>
          <w:rFonts w:cstheme="majorBidi"/>
        </w:rPr>
        <w:t xml:space="preserve">W przypadku jeśli </w:t>
      </w:r>
      <w:r w:rsidR="006940E2" w:rsidRPr="00C9470A">
        <w:rPr>
          <w:rFonts w:cstheme="majorBidi"/>
        </w:rPr>
        <w:t xml:space="preserve">koniec </w:t>
      </w:r>
      <w:r w:rsidRPr="00C9470A">
        <w:rPr>
          <w:rFonts w:cstheme="majorBidi"/>
        </w:rPr>
        <w:t xml:space="preserve">terminu określonego w Harmonogramie </w:t>
      </w:r>
      <w:r w:rsidR="006940E2" w:rsidRPr="00C9470A">
        <w:rPr>
          <w:rFonts w:cstheme="majorBidi"/>
        </w:rPr>
        <w:t xml:space="preserve">Przedsięwzięcia </w:t>
      </w:r>
      <w:r w:rsidRPr="00C9470A">
        <w:rPr>
          <w:rFonts w:cstheme="majorBidi"/>
        </w:rPr>
        <w:t>wypada w sobotę</w:t>
      </w:r>
      <w:r w:rsidR="006C368D" w:rsidRPr="00C9470A">
        <w:rPr>
          <w:rFonts w:cstheme="majorBidi"/>
        </w:rPr>
        <w:t xml:space="preserve">, </w:t>
      </w:r>
      <w:r w:rsidRPr="00C9470A">
        <w:rPr>
          <w:rFonts w:cstheme="majorBidi"/>
        </w:rPr>
        <w:t>niedzielę</w:t>
      </w:r>
      <w:r w:rsidR="006C368D" w:rsidRPr="00C9470A">
        <w:rPr>
          <w:rFonts w:cstheme="majorBidi"/>
        </w:rPr>
        <w:t xml:space="preserve"> lub dzień ustawowo wolny w Polsce od pracy</w:t>
      </w:r>
      <w:r w:rsidRPr="00C9470A">
        <w:rPr>
          <w:rFonts w:cstheme="majorBidi"/>
        </w:rPr>
        <w:t xml:space="preserve">, </w:t>
      </w:r>
      <w:r w:rsidR="006C368D" w:rsidRPr="00C9470A">
        <w:rPr>
          <w:rFonts w:cstheme="majorBidi"/>
        </w:rPr>
        <w:t xml:space="preserve">termin taki ulega przedłużeniu i </w:t>
      </w:r>
      <w:r w:rsidR="006940E2" w:rsidRPr="00C9470A">
        <w:rPr>
          <w:rFonts w:cstheme="majorBidi"/>
        </w:rPr>
        <w:t>upływ</w:t>
      </w:r>
      <w:r w:rsidR="006C368D" w:rsidRPr="00C9470A">
        <w:rPr>
          <w:rFonts w:cstheme="majorBidi"/>
        </w:rPr>
        <w:t>a</w:t>
      </w:r>
      <w:r w:rsidR="006940E2" w:rsidRPr="00C9470A">
        <w:rPr>
          <w:rFonts w:cstheme="majorBidi"/>
        </w:rPr>
        <w:t xml:space="preserve"> w pierwszym Dniu Roboczym</w:t>
      </w:r>
      <w:r w:rsidR="008461EE" w:rsidRPr="00C9470A">
        <w:rPr>
          <w:rFonts w:cstheme="majorBidi"/>
        </w:rPr>
        <w:t xml:space="preserve"> po takim dniu</w:t>
      </w:r>
      <w:r w:rsidR="006940E2" w:rsidRPr="00C9470A">
        <w:rPr>
          <w:rFonts w:cstheme="majorBidi"/>
        </w:rPr>
        <w:t>.</w:t>
      </w:r>
    </w:p>
    <w:p w14:paraId="6BA7C78A" w14:textId="04AE066E" w:rsidR="00E1429D" w:rsidRPr="00C9470A" w:rsidRDefault="001A1939" w:rsidP="003F7FC0">
      <w:pPr>
        <w:pStyle w:val="Nagwek1"/>
        <w:spacing w:line="259" w:lineRule="auto"/>
      </w:pPr>
      <w:bookmarkStart w:id="115" w:name="_Ref52630162"/>
      <w:bookmarkStart w:id="116" w:name="_Toc53762098"/>
      <w:bookmarkStart w:id="117" w:name="_Toc72700656"/>
      <w:bookmarkStart w:id="118" w:name="_Toc494180644"/>
      <w:bookmarkStart w:id="119" w:name="_Ref495413196"/>
      <w:r w:rsidRPr="00C9470A">
        <w:t>Ogłoszenie Postępowania i Wnioski</w:t>
      </w:r>
      <w:bookmarkEnd w:id="115"/>
      <w:bookmarkEnd w:id="116"/>
      <w:bookmarkEnd w:id="117"/>
    </w:p>
    <w:p w14:paraId="1E9EEB2D" w14:textId="508D2A31" w:rsidR="00547CE5" w:rsidRPr="00C9470A" w:rsidRDefault="0004269C" w:rsidP="003F7FC0">
      <w:pPr>
        <w:pStyle w:val="Nagwek2"/>
        <w:spacing w:line="259" w:lineRule="auto"/>
        <w:rPr>
          <w:rFonts w:eastAsia="Arial Unicode MS"/>
        </w:rPr>
      </w:pPr>
      <w:bookmarkStart w:id="120" w:name="_Ref52633966"/>
      <w:bookmarkStart w:id="121" w:name="_Toc53762099"/>
      <w:bookmarkStart w:id="122" w:name="_Toc72700657"/>
      <w:r w:rsidRPr="00C9470A">
        <w:rPr>
          <w:rFonts w:eastAsia="Arial Unicode MS"/>
        </w:rPr>
        <w:t>Ogłoszenie</w:t>
      </w:r>
      <w:r w:rsidR="00425351" w:rsidRPr="00C9470A">
        <w:rPr>
          <w:rFonts w:eastAsia="Arial Unicode MS"/>
        </w:rPr>
        <w:t xml:space="preserve"> Postępowania</w:t>
      </w:r>
      <w:bookmarkEnd w:id="120"/>
      <w:bookmarkEnd w:id="121"/>
      <w:bookmarkEnd w:id="122"/>
    </w:p>
    <w:p w14:paraId="09EE61CF" w14:textId="58E73676" w:rsidR="00547CE5" w:rsidRPr="00C9470A" w:rsidRDefault="00547CE5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  <w:rPr>
          <w:rFonts w:cstheme="majorBidi"/>
        </w:rPr>
      </w:pPr>
      <w:r w:rsidRPr="00C9470A">
        <w:rPr>
          <w:rFonts w:cstheme="majorBidi"/>
        </w:rPr>
        <w:t>Ogłoszenie o Postępowaniu, w tym ogłoszenie Regulaminu</w:t>
      </w:r>
      <w:r w:rsidR="00D33B10" w:rsidRPr="00C9470A">
        <w:rPr>
          <w:rFonts w:cstheme="majorBidi"/>
        </w:rPr>
        <w:t>,</w:t>
      </w:r>
      <w:r w:rsidR="00E9232B" w:rsidRPr="00C9470A">
        <w:rPr>
          <w:rFonts w:cstheme="majorBidi"/>
        </w:rPr>
        <w:t xml:space="preserve"> jest publikowane </w:t>
      </w:r>
      <w:r w:rsidR="00534D77" w:rsidRPr="00C9470A">
        <w:rPr>
          <w:rFonts w:cstheme="majorBidi"/>
        </w:rPr>
        <w:t xml:space="preserve">na </w:t>
      </w:r>
      <w:r w:rsidRPr="00C9470A">
        <w:rPr>
          <w:rFonts w:cstheme="majorBidi"/>
        </w:rPr>
        <w:t>stron</w:t>
      </w:r>
      <w:r w:rsidR="00534D77" w:rsidRPr="00C9470A">
        <w:rPr>
          <w:rFonts w:cstheme="majorBidi"/>
        </w:rPr>
        <w:t>ie</w:t>
      </w:r>
      <w:r w:rsidRPr="00C9470A">
        <w:rPr>
          <w:rFonts w:cstheme="majorBidi"/>
        </w:rPr>
        <w:t xml:space="preserve"> </w:t>
      </w:r>
      <w:r w:rsidR="00534D77" w:rsidRPr="00C9470A">
        <w:rPr>
          <w:rFonts w:cstheme="majorBidi"/>
        </w:rPr>
        <w:t xml:space="preserve">podmiotowej </w:t>
      </w:r>
      <w:r w:rsidRPr="00C9470A">
        <w:rPr>
          <w:rFonts w:cstheme="majorBidi"/>
        </w:rPr>
        <w:t>Centrum w Biuletynie Informacji Publicznej</w:t>
      </w:r>
      <w:r w:rsidR="005A15E9" w:rsidRPr="00C9470A">
        <w:rPr>
          <w:rFonts w:cstheme="majorBidi"/>
        </w:rPr>
        <w:t xml:space="preserve"> i</w:t>
      </w:r>
      <w:r w:rsidRPr="00C9470A">
        <w:rPr>
          <w:rFonts w:cstheme="majorBidi"/>
        </w:rPr>
        <w:t xml:space="preserve"> na stronie podmiotowej urzędu </w:t>
      </w:r>
      <w:r w:rsidR="00DE75BC" w:rsidRPr="00C9470A">
        <w:rPr>
          <w:rFonts w:cstheme="majorBidi"/>
        </w:rPr>
        <w:t xml:space="preserve">ministra właściwego w </w:t>
      </w:r>
      <w:r w:rsidR="00C8432D" w:rsidRPr="00C9470A">
        <w:rPr>
          <w:rFonts w:cstheme="majorBidi"/>
        </w:rPr>
        <w:t xml:space="preserve">zakresie </w:t>
      </w:r>
      <w:r w:rsidR="00DE75BC" w:rsidRPr="00C9470A">
        <w:rPr>
          <w:rFonts w:cstheme="majorBidi"/>
        </w:rPr>
        <w:t xml:space="preserve">nadzoru nad działalnością NCBR </w:t>
      </w:r>
      <w:r w:rsidRPr="00C9470A">
        <w:rPr>
          <w:rFonts w:cstheme="majorBidi"/>
        </w:rPr>
        <w:t>w Biuletynie Informacji Publicznej</w:t>
      </w:r>
      <w:r w:rsidR="0004269C" w:rsidRPr="00C9470A">
        <w:rPr>
          <w:rFonts w:cstheme="majorBidi"/>
        </w:rPr>
        <w:t xml:space="preserve">. Dodatkowo NCBR </w:t>
      </w:r>
      <w:r w:rsidR="00DE75BC" w:rsidRPr="00C9470A">
        <w:rPr>
          <w:rFonts w:cstheme="majorBidi"/>
        </w:rPr>
        <w:t>dokonuje</w:t>
      </w:r>
      <w:r w:rsidR="004D50F2" w:rsidRPr="00C9470A">
        <w:rPr>
          <w:rFonts w:cstheme="majorBidi"/>
        </w:rPr>
        <w:t xml:space="preserve"> </w:t>
      </w:r>
      <w:r w:rsidR="00806BAD" w:rsidRPr="00C9470A">
        <w:rPr>
          <w:rFonts w:cstheme="majorBidi"/>
        </w:rPr>
        <w:t>dobrowolne</w:t>
      </w:r>
      <w:r w:rsidR="0004269C" w:rsidRPr="00C9470A">
        <w:rPr>
          <w:rFonts w:cstheme="majorBidi"/>
        </w:rPr>
        <w:t>go ogłoszenia</w:t>
      </w:r>
      <w:r w:rsidR="00806BAD" w:rsidRPr="00C9470A">
        <w:rPr>
          <w:rFonts w:cstheme="majorBidi"/>
        </w:rPr>
        <w:t xml:space="preserve"> w Dzienniku Urzędowym Unii Europejskiej</w:t>
      </w:r>
      <w:r w:rsidR="00FA698F" w:rsidRPr="00C9470A">
        <w:rPr>
          <w:rFonts w:cstheme="majorBidi"/>
        </w:rPr>
        <w:t xml:space="preserve"> oraz </w:t>
      </w:r>
      <w:r w:rsidR="00DE75BC" w:rsidRPr="00C9470A">
        <w:rPr>
          <w:rFonts w:cstheme="majorBidi"/>
        </w:rPr>
        <w:t xml:space="preserve">może dokonać ogłoszenia </w:t>
      </w:r>
      <w:r w:rsidR="00FA698F" w:rsidRPr="00C9470A">
        <w:rPr>
          <w:rFonts w:cstheme="majorBidi"/>
        </w:rPr>
        <w:t>w dzienniku o zasięgu ogólnopolskim</w:t>
      </w:r>
      <w:r w:rsidR="00806BAD" w:rsidRPr="00C9470A">
        <w:rPr>
          <w:rFonts w:cstheme="majorBidi"/>
        </w:rPr>
        <w:t>.</w:t>
      </w:r>
    </w:p>
    <w:p w14:paraId="192AE7BE" w14:textId="47E8D2DF" w:rsidR="0000658C" w:rsidRPr="00D94FA2" w:rsidRDefault="00D1181A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  <w:rPr>
          <w:color w:val="000000" w:themeColor="text1"/>
        </w:rPr>
      </w:pPr>
      <w:r w:rsidRPr="00C9470A">
        <w:rPr>
          <w:rFonts w:cstheme="majorBidi"/>
        </w:rPr>
        <w:t xml:space="preserve">Z zastrzeżeniem </w:t>
      </w:r>
      <w:r w:rsidR="007E75F1" w:rsidRPr="00C9470A">
        <w:rPr>
          <w:rFonts w:cstheme="majorBidi"/>
        </w:rPr>
        <w:t>Rozdziału</w:t>
      </w:r>
      <w:r w:rsidRPr="00C9470A">
        <w:rPr>
          <w:rFonts w:cstheme="majorBidi"/>
        </w:rPr>
        <w:t xml:space="preserve"> </w:t>
      </w:r>
      <w:r w:rsidR="00DE75BC" w:rsidRPr="00C9470A">
        <w:rPr>
          <w:rFonts w:cstheme="majorBidi"/>
        </w:rPr>
        <w:fldChar w:fldCharType="begin"/>
      </w:r>
      <w:r w:rsidR="00DE75BC" w:rsidRPr="00C9470A">
        <w:rPr>
          <w:rFonts w:cstheme="majorBidi"/>
        </w:rPr>
        <w:instrText xml:space="preserve"> REF _Ref52541782 \r \h </w:instrText>
      </w:r>
      <w:r w:rsidR="004E2D42" w:rsidRPr="00C9470A">
        <w:rPr>
          <w:rFonts w:cstheme="majorBidi"/>
        </w:rPr>
        <w:instrText xml:space="preserve"> \* MERGEFORMAT </w:instrText>
      </w:r>
      <w:r w:rsidR="00DE75BC" w:rsidRPr="00C9470A">
        <w:rPr>
          <w:rFonts w:cstheme="majorBidi"/>
        </w:rPr>
      </w:r>
      <w:r w:rsidR="00DE75B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III</w:t>
      </w:r>
      <w:r w:rsidR="00DE75BC" w:rsidRPr="00C9470A">
        <w:rPr>
          <w:rFonts w:cstheme="majorBidi"/>
        </w:rPr>
        <w:fldChar w:fldCharType="end"/>
      </w:r>
      <w:r w:rsidR="00DE75BC" w:rsidRPr="00C9470A">
        <w:rPr>
          <w:rFonts w:cstheme="majorBidi"/>
        </w:rPr>
        <w:t xml:space="preserve"> </w:t>
      </w:r>
      <w:r w:rsidRPr="00C9470A">
        <w:rPr>
          <w:rFonts w:cstheme="majorBidi"/>
        </w:rPr>
        <w:t>ust. 2, d</w:t>
      </w:r>
      <w:r w:rsidR="00DB7681" w:rsidRPr="00C9470A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4" w:history="1">
        <w:r w:rsidR="00DB7681" w:rsidRPr="00C9470A">
          <w:rPr>
            <w:rStyle w:val="Hipercze"/>
            <w:rFonts w:cstheme="majorBidi"/>
          </w:rPr>
          <w:t>przetargi@ncbr.gov.pl</w:t>
        </w:r>
      </w:hyperlink>
      <w:r w:rsidR="00DB7681" w:rsidRPr="00C9470A">
        <w:rPr>
          <w:rFonts w:cstheme="majorBidi"/>
        </w:rPr>
        <w:t xml:space="preserve">. Pytania i propozycje zmian zgłaszane przez </w:t>
      </w:r>
      <w:r w:rsidR="00D15DB4" w:rsidRPr="00D94FA2">
        <w:rPr>
          <w:color w:val="000000" w:themeColor="text1"/>
        </w:rPr>
        <w:t>Wnioskodawców</w:t>
      </w:r>
      <w:r w:rsidR="00DB7681" w:rsidRPr="00D94FA2">
        <w:rPr>
          <w:color w:val="000000" w:themeColor="text1"/>
        </w:rPr>
        <w:t>, po ich anonimizacji, podlegają publikacji na Stronie internetowej Centrum.</w:t>
      </w:r>
      <w:r w:rsidR="009D542E" w:rsidRPr="00D94FA2">
        <w:rPr>
          <w:color w:val="000000" w:themeColor="text1"/>
        </w:rPr>
        <w:t xml:space="preserve"> </w:t>
      </w:r>
      <w:r w:rsidR="009D542E" w:rsidRPr="00D94FA2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uznane za celowe na tym etapie Postępowania.</w:t>
      </w:r>
    </w:p>
    <w:p w14:paraId="28792F16" w14:textId="21A588EE" w:rsidR="00DB7681" w:rsidRPr="00C9470A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</w:pPr>
      <w:r w:rsidRPr="00D94FA2">
        <w:rPr>
          <w:color w:val="000000" w:themeColor="text1"/>
        </w:rPr>
        <w:t xml:space="preserve">NCBR może do upływu terminu składania Wniosków dokonywać </w:t>
      </w:r>
      <w:r w:rsidRPr="00C9470A">
        <w:t>zmian w dokumentacji Przedsięwzięcia</w:t>
      </w:r>
      <w:r w:rsidR="004E4FAF" w:rsidRPr="00C9470A">
        <w:t xml:space="preserve">, </w:t>
      </w:r>
      <w:r w:rsidR="716B25BB" w:rsidRPr="00C9470A">
        <w:t>także</w:t>
      </w:r>
      <w:r w:rsidR="004E4FAF" w:rsidRPr="00C9470A">
        <w:t xml:space="preserve"> z własnej inicjatywy</w:t>
      </w:r>
      <w:r w:rsidRPr="00C9470A">
        <w:t>, z zastrzeżeniem ust. 4</w:t>
      </w:r>
      <w:r w:rsidR="001772C4" w:rsidRPr="00C9470A">
        <w:t>-6</w:t>
      </w:r>
      <w:r w:rsidRPr="00C9470A">
        <w:t>.</w:t>
      </w:r>
    </w:p>
    <w:p w14:paraId="0C42EE88" w14:textId="15A853D4" w:rsidR="00DB7681" w:rsidRPr="00C9470A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</w:pPr>
      <w:r w:rsidRPr="00C9470A">
        <w:t xml:space="preserve">Po upływie terminu na zadawanie przez Wnioskodawców pytań i przedstawianie propozycji zmian, w terminie określonym w Harmonogramie Przedsięwzięcia, </w:t>
      </w:r>
      <w:bookmarkStart w:id="123" w:name="_Hlk57331589"/>
      <w:r w:rsidR="003B29B1" w:rsidRPr="00C9470A">
        <w:t xml:space="preserve">jeśli </w:t>
      </w:r>
      <w:r w:rsidRPr="00C9470A">
        <w:t xml:space="preserve">NCBR </w:t>
      </w:r>
      <w:r w:rsidR="003B29B1" w:rsidRPr="00C9470A">
        <w:t xml:space="preserve">wprowadzi do dokumentacji Przedsięwzięcia, to </w:t>
      </w:r>
      <w:bookmarkEnd w:id="123"/>
      <w:r w:rsidR="004E79FC" w:rsidRPr="00C9470A">
        <w:t xml:space="preserve">NCBR </w:t>
      </w:r>
      <w:r w:rsidRPr="00C9470A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24" w:name="_Hlk57331693"/>
      <w:r w:rsidR="00761DC5" w:rsidRPr="00C9470A">
        <w:t xml:space="preserve"> W razie braku publikacji </w:t>
      </w:r>
      <w:r w:rsidR="0059073C" w:rsidRPr="00C9470A">
        <w:t>dokumentacji ujednoliconej we wskazanym terminie, obowiązuje dokumentacj</w:t>
      </w:r>
      <w:r w:rsidR="00A73663" w:rsidRPr="00C9470A">
        <w:t>a</w:t>
      </w:r>
      <w:r w:rsidR="0059073C" w:rsidRPr="00C9470A">
        <w:t xml:space="preserve"> Przedsięwzięcia w brzmieniu dotychczasowym, z zastrzeżeniem poniższych postanowień.</w:t>
      </w:r>
      <w:bookmarkEnd w:id="124"/>
    </w:p>
    <w:p w14:paraId="753DE1C6" w14:textId="475474FA" w:rsidR="00DB7681" w:rsidRPr="00D94FA2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  <w:rPr>
          <w:iCs/>
        </w:rPr>
      </w:pPr>
      <w:r w:rsidRPr="00C9470A">
        <w:rPr>
          <w:iCs/>
        </w:rPr>
        <w:t>Jeśli NCBR dokona zmian w dokumentacji Przedsięwzięcia po terminie wsk</w:t>
      </w:r>
      <w:r w:rsidR="001772C4" w:rsidRPr="00C9470A">
        <w:rPr>
          <w:iCs/>
        </w:rPr>
        <w:t>azanym w zdaniu pierwszym ust. 4</w:t>
      </w:r>
      <w:r w:rsidRPr="00C9470A">
        <w:rPr>
          <w:iCs/>
        </w:rPr>
        <w:t xml:space="preserve">, to </w:t>
      </w:r>
      <w:r w:rsidR="006D6280">
        <w:t>jeśli jest to uzasadnione charakterem zmiany,</w:t>
      </w:r>
      <w:r w:rsidR="006D6280" w:rsidRPr="00C9470A">
        <w:rPr>
          <w:iCs/>
        </w:rPr>
        <w:t xml:space="preserve"> </w:t>
      </w:r>
      <w:r w:rsidRPr="00C9470A">
        <w:rPr>
          <w:iCs/>
        </w:rPr>
        <w:t xml:space="preserve">NCBR dokonuje </w:t>
      </w:r>
      <w:r w:rsidR="00020C1E" w:rsidRPr="00C9470A">
        <w:t xml:space="preserve">zmiany Harmonogramu Przedsięwzięcia i </w:t>
      </w:r>
      <w:r w:rsidR="00BF1E22">
        <w:t xml:space="preserve">ewentualnie </w:t>
      </w:r>
      <w:r w:rsidRPr="00CA4EC3">
        <w:rPr>
          <w:iCs/>
        </w:rPr>
        <w:t>przedłużenia terminu na składanie Wniosków o czas potrzebny na dokonanie ewentualnych zmian we Wnioskach</w:t>
      </w:r>
      <w:r w:rsidRPr="00D94FA2">
        <w:rPr>
          <w:iCs/>
        </w:rPr>
        <w:t xml:space="preserve"> oraz jednocześnie informuje o dokonanej zmianie terminu składania Wniosków wraz ze wskazaniem nowego terminu.</w:t>
      </w:r>
    </w:p>
    <w:p w14:paraId="57F0F9D5" w14:textId="3E97CFB7" w:rsidR="00DB7681" w:rsidRPr="00C9470A" w:rsidRDefault="00DB7681" w:rsidP="003F7FC0">
      <w:pPr>
        <w:pStyle w:val="Akapitzlist"/>
        <w:numPr>
          <w:ilvl w:val="0"/>
          <w:numId w:val="28"/>
        </w:numPr>
        <w:spacing w:after="0"/>
        <w:ind w:left="567" w:hanging="425"/>
        <w:jc w:val="both"/>
      </w:pPr>
      <w:r w:rsidRPr="00C9470A">
        <w:t xml:space="preserve">NCBR będzie dokonywać ewentualnych zmian dokumentacji Przedsięwzięcia w powyższych przypadkach, jeśli </w:t>
      </w:r>
      <w:r w:rsidR="007F4DB2" w:rsidRPr="00C9470A">
        <w:t>uzna,</w:t>
      </w:r>
      <w:r w:rsidRPr="00C9470A">
        <w:t xml:space="preserve"> że taka zmiana:</w:t>
      </w:r>
    </w:p>
    <w:p w14:paraId="52AD32E0" w14:textId="77777777" w:rsidR="00DB7681" w:rsidRPr="00C9470A" w:rsidRDefault="00DB7681" w:rsidP="003F7FC0">
      <w:pPr>
        <w:pStyle w:val="Akapitzlist"/>
        <w:jc w:val="both"/>
        <w:rPr>
          <w:iCs/>
        </w:rPr>
      </w:pPr>
      <w:r w:rsidRPr="00C9470A">
        <w:rPr>
          <w:iCs/>
        </w:rPr>
        <w:t xml:space="preserve">1) służy usunięciu oczywistych omyłek lub </w:t>
      </w:r>
    </w:p>
    <w:p w14:paraId="598594B0" w14:textId="77777777" w:rsidR="00DB7681" w:rsidRPr="00C9470A" w:rsidRDefault="00DB7681" w:rsidP="003F7FC0">
      <w:pPr>
        <w:pStyle w:val="Akapitzlist"/>
        <w:jc w:val="both"/>
        <w:rPr>
          <w:iCs/>
        </w:rPr>
      </w:pPr>
      <w:r w:rsidRPr="00C9470A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C9470A" w:rsidRDefault="00BC697E" w:rsidP="003F7FC0">
      <w:pPr>
        <w:pStyle w:val="Nagwek2"/>
        <w:spacing w:line="259" w:lineRule="auto"/>
      </w:pPr>
      <w:bookmarkStart w:id="125" w:name="_Ref509210067"/>
      <w:bookmarkStart w:id="126" w:name="_Toc53762100"/>
      <w:bookmarkStart w:id="127" w:name="_Toc72700658"/>
      <w:r w:rsidRPr="00C9470A">
        <w:rPr>
          <w:rFonts w:eastAsia="Arial Unicode MS"/>
        </w:rPr>
        <w:t xml:space="preserve">Sposób przygotowania </w:t>
      </w:r>
      <w:r w:rsidR="00E55A39" w:rsidRPr="00C9470A">
        <w:rPr>
          <w:rFonts w:eastAsia="Arial Unicode MS"/>
        </w:rPr>
        <w:t xml:space="preserve">i złożenia w NCBR </w:t>
      </w:r>
      <w:r w:rsidRPr="00C9470A">
        <w:rPr>
          <w:rFonts w:eastAsia="Arial Unicode MS"/>
        </w:rPr>
        <w:t>Wniosków</w:t>
      </w:r>
      <w:r w:rsidR="00E55A39" w:rsidRPr="00C9470A">
        <w:rPr>
          <w:rFonts w:eastAsia="Arial Unicode MS"/>
        </w:rPr>
        <w:t xml:space="preserve"> o przystąpienie do Postępowania</w:t>
      </w:r>
      <w:bookmarkEnd w:id="125"/>
      <w:bookmarkEnd w:id="126"/>
      <w:bookmarkEnd w:id="127"/>
    </w:p>
    <w:p w14:paraId="2507EAF8" w14:textId="3D70C39D" w:rsidR="00096C00" w:rsidRPr="00C9470A" w:rsidRDefault="00425351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</w:pPr>
      <w:bookmarkStart w:id="128" w:name="_Ref52543124"/>
      <w:r w:rsidRPr="00C9470A">
        <w:rPr>
          <w:rFonts w:eastAsia="Calibri" w:cs="Calibri Light"/>
        </w:rPr>
        <w:t xml:space="preserve">Podmioty zainteresowane udziałem w </w:t>
      </w:r>
      <w:r w:rsidR="00383CBE" w:rsidRPr="00C9470A">
        <w:rPr>
          <w:rFonts w:eastAsia="Calibri" w:cs="Calibri Light"/>
        </w:rPr>
        <w:t>Pr</w:t>
      </w:r>
      <w:r w:rsidR="00586E2C" w:rsidRPr="00C9470A">
        <w:rPr>
          <w:rFonts w:eastAsia="Calibri" w:cs="Calibri Light"/>
        </w:rPr>
        <w:t>zedsięwzięciu</w:t>
      </w:r>
      <w:r w:rsidR="00383CBE" w:rsidRPr="00C9470A">
        <w:rPr>
          <w:rFonts w:eastAsia="Calibri" w:cs="Calibri Light"/>
        </w:rPr>
        <w:t>,</w:t>
      </w:r>
      <w:r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  <w:b/>
        </w:rPr>
        <w:t>zobowiązane są do złożenia Wniosku</w:t>
      </w:r>
      <w:r w:rsidRPr="00C9470A">
        <w:rPr>
          <w:rFonts w:eastAsia="Calibri" w:cs="Calibri Light"/>
        </w:rPr>
        <w:t xml:space="preserve">, </w:t>
      </w:r>
      <w:bookmarkStart w:id="129" w:name="_Hlk53784501"/>
      <w:r w:rsidR="00ED3A66" w:rsidRPr="00C9470A">
        <w:rPr>
          <w:rFonts w:eastAsia="Calibri" w:cs="Calibri Light"/>
        </w:rPr>
        <w:t>zgodne</w:t>
      </w:r>
      <w:r w:rsidR="00F608D8" w:rsidRPr="00C9470A">
        <w:rPr>
          <w:rFonts w:eastAsia="Calibri" w:cs="Calibri Light"/>
        </w:rPr>
        <w:t>go</w:t>
      </w:r>
      <w:r w:rsidR="00ED3A66" w:rsidRPr="00C9470A">
        <w:rPr>
          <w:rFonts w:eastAsia="Calibri" w:cs="Calibri Light"/>
        </w:rPr>
        <w:t xml:space="preserve"> ze wzorem </w:t>
      </w:r>
      <w:r w:rsidR="00F608D8" w:rsidRPr="00C9470A">
        <w:rPr>
          <w:rFonts w:eastAsia="Calibri" w:cs="Calibri Light"/>
        </w:rPr>
        <w:t xml:space="preserve">i zawierającego informacje </w:t>
      </w:r>
      <w:r w:rsidR="00ED3A66" w:rsidRPr="00C9470A">
        <w:rPr>
          <w:rFonts w:eastAsia="Calibri" w:cs="Calibri Light"/>
        </w:rPr>
        <w:t>określon</w:t>
      </w:r>
      <w:r w:rsidR="00F608D8" w:rsidRPr="00C9470A">
        <w:rPr>
          <w:rFonts w:eastAsia="Calibri" w:cs="Calibri Light"/>
        </w:rPr>
        <w:t>e</w:t>
      </w:r>
      <w:r w:rsidR="00ED3A66" w:rsidRPr="00C9470A">
        <w:rPr>
          <w:rFonts w:eastAsia="Calibri" w:cs="Calibri Light"/>
        </w:rPr>
        <w:t xml:space="preserve"> w </w:t>
      </w:r>
      <w:r w:rsidR="00A65A55" w:rsidRPr="00C9470A">
        <w:rPr>
          <w:rFonts w:eastAsia="Calibri" w:cs="Calibri Light"/>
        </w:rPr>
        <w:t>Załączni</w:t>
      </w:r>
      <w:r w:rsidRPr="00C9470A">
        <w:rPr>
          <w:rFonts w:eastAsia="Calibri" w:cs="Calibri Light"/>
        </w:rPr>
        <w:t>k</w:t>
      </w:r>
      <w:r w:rsidR="00ED3A66" w:rsidRPr="00C9470A">
        <w:rPr>
          <w:rFonts w:eastAsia="Calibri" w:cs="Calibri Light"/>
        </w:rPr>
        <w:t>u</w:t>
      </w:r>
      <w:r w:rsidRPr="00C9470A">
        <w:rPr>
          <w:rFonts w:eastAsia="Calibri" w:cs="Calibri Light"/>
        </w:rPr>
        <w:t xml:space="preserve"> nr </w:t>
      </w:r>
      <w:r w:rsidR="00ED3A66" w:rsidRPr="00C9470A">
        <w:rPr>
          <w:rFonts w:eastAsia="Calibri" w:cs="Calibri Light"/>
        </w:rPr>
        <w:t xml:space="preserve">3 </w:t>
      </w:r>
      <w:r w:rsidRPr="00C9470A">
        <w:rPr>
          <w:rFonts w:eastAsia="Calibri" w:cs="Calibri Light"/>
        </w:rPr>
        <w:t>do niniejszego Regulaminu</w:t>
      </w:r>
      <w:bookmarkEnd w:id="129"/>
      <w:r w:rsidR="00ED3A66" w:rsidRPr="00C9470A">
        <w:rPr>
          <w:rFonts w:eastAsia="Calibri" w:cs="Calibri Light"/>
        </w:rPr>
        <w:t>.</w:t>
      </w:r>
      <w:bookmarkEnd w:id="128"/>
      <w:r w:rsidR="00A754D0">
        <w:rPr>
          <w:rFonts w:eastAsia="Calibri" w:cs="Calibri Light"/>
        </w:rPr>
        <w:t xml:space="preserve"> Wnioskodawca może fakultatywnie (brak takiego załącznika nie stanowi braku formalnego) </w:t>
      </w:r>
      <w:r w:rsidR="00821C8B">
        <w:rPr>
          <w:rFonts w:eastAsia="Calibri" w:cs="Calibri Light"/>
        </w:rPr>
        <w:t xml:space="preserve">dodatkowo załączyć do Wniosku </w:t>
      </w:r>
      <w:r w:rsidR="00A754D0">
        <w:rPr>
          <w:rFonts w:eastAsia="Calibri" w:cs="Calibri Light"/>
        </w:rPr>
        <w:t>ilustrację koncepcji Rozwiązania w postaci prezentacji w formacie *.pdf*, *.pptx*</w:t>
      </w:r>
      <w:r w:rsidR="00821C8B">
        <w:rPr>
          <w:rFonts w:eastAsia="Calibri" w:cs="Calibri Light"/>
        </w:rPr>
        <w:t xml:space="preserve"> lub *.ppt*</w:t>
      </w:r>
      <w:r w:rsidR="00A754D0">
        <w:rPr>
          <w:rFonts w:eastAsia="Calibri" w:cs="Calibri Light"/>
        </w:rPr>
        <w:t xml:space="preserve"> lub innym powszechnie dostępnym.</w:t>
      </w:r>
    </w:p>
    <w:p w14:paraId="48B383EC" w14:textId="2A76AE7C" w:rsidR="00BD0BAF" w:rsidRPr="00C9470A" w:rsidRDefault="00720F2C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bookmarkStart w:id="130" w:name="_Ref52543112"/>
      <w:r w:rsidRPr="00C9470A">
        <w:rPr>
          <w:rFonts w:eastAsia="Calibri" w:cs="Calibri Light"/>
          <w:b/>
          <w:bCs/>
        </w:rPr>
        <w:t xml:space="preserve">W </w:t>
      </w:r>
      <w:r w:rsidR="007F4DB2" w:rsidRPr="00C9470A">
        <w:rPr>
          <w:rFonts w:eastAsia="Calibri" w:cs="Calibri Light"/>
          <w:b/>
          <w:bCs/>
        </w:rPr>
        <w:t>przypadku,</w:t>
      </w:r>
      <w:r w:rsidRPr="00C9470A">
        <w:rPr>
          <w:rFonts w:eastAsia="Calibri" w:cs="Calibri Light"/>
          <w:b/>
          <w:bCs/>
        </w:rPr>
        <w:t xml:space="preserve"> jeśli Wnioskodawca jest zainteresowany </w:t>
      </w:r>
      <w:r w:rsidR="00544F54">
        <w:rPr>
          <w:rFonts w:eastAsia="Calibri" w:cs="Calibri Light"/>
          <w:b/>
          <w:bCs/>
        </w:rPr>
        <w:t>przedstawieniem Rozwiązania składającego się zarówno z Komponentu Procesowego jak i Komponentu Technologicznego (złożeniem oferty na oba Komponenty Rozwiązania), zobowiązany jest we Wniosku uzupełnić dodatkowy jego zakres wyróżniający jakie elementy Rozwiązania wchodzą w zakres którego z Komponentów oraz jak wynagrodzenie Wykonawcy rozkłada się pomiędzy oba Komponenty.</w:t>
      </w:r>
      <w:r w:rsidR="00576F0B">
        <w:rPr>
          <w:rFonts w:eastAsia="Calibri" w:cs="Calibri Light"/>
          <w:b/>
          <w:bCs/>
        </w:rPr>
        <w:t xml:space="preserve"> W innym przypadku może zakres dotyczący Komponentu Technologicznego pozostawić nieuzupełniony.</w:t>
      </w:r>
    </w:p>
    <w:p w14:paraId="6BC38175" w14:textId="3DAEAF4E" w:rsidR="0054571A" w:rsidRDefault="0054571A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Jeśli Wnioskodawca wskazał w ramach Wniosku, że </w:t>
      </w:r>
      <w:r w:rsidR="002E6577" w:rsidRPr="39A7861B">
        <w:rPr>
          <w:rFonts w:ascii="Calibri" w:eastAsia="Calibri" w:hAnsi="Calibri" w:cs="Calibri"/>
          <w:color w:val="000000" w:themeColor="text1"/>
        </w:rPr>
        <w:t>w zakresie Komponentu Technologicznego</w:t>
      </w:r>
      <w:r w:rsidR="002E6577" w:rsidRPr="39A7861B">
        <w:rPr>
          <w:rFonts w:eastAsia="Calibri" w:cs="Calibri Light"/>
        </w:rPr>
        <w:t xml:space="preserve"> </w:t>
      </w:r>
      <w:r w:rsidRPr="39A7861B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39A7861B">
        <w:rPr>
          <w:rFonts w:eastAsia="Calibri" w:cs="Calibri Light"/>
        </w:rPr>
        <w:t>Wymagania</w:t>
      </w:r>
      <w:r w:rsidRPr="39A7861B">
        <w:rPr>
          <w:rFonts w:eastAsia="Calibri" w:cs="Calibri Light"/>
        </w:rPr>
        <w:t xml:space="preserve"> w zakresie Planu Komercjalizacji określa </w:t>
      </w:r>
      <w:r w:rsidR="00A65A55" w:rsidRPr="39A7861B">
        <w:rPr>
          <w:rFonts w:eastAsia="Calibri" w:cs="Calibri Light"/>
        </w:rPr>
        <w:t>Załączni</w:t>
      </w:r>
      <w:r w:rsidRPr="39A7861B">
        <w:rPr>
          <w:rFonts w:eastAsia="Calibri" w:cs="Calibri Light"/>
        </w:rPr>
        <w:t xml:space="preserve">k nr </w:t>
      </w:r>
      <w:r w:rsidR="00720F2C" w:rsidRPr="39A7861B">
        <w:rPr>
          <w:rFonts w:eastAsia="Calibri" w:cs="Calibri Light"/>
        </w:rPr>
        <w:t>3</w:t>
      </w:r>
      <w:r w:rsidRPr="39A7861B">
        <w:rPr>
          <w:rFonts w:eastAsia="Calibri" w:cs="Calibri Light"/>
        </w:rPr>
        <w:t xml:space="preserve"> do Regulaminu.</w:t>
      </w:r>
      <w:r w:rsidR="00B44254">
        <w:rPr>
          <w:rFonts w:eastAsia="Calibri" w:cs="Calibri Light"/>
        </w:rPr>
        <w:t xml:space="preserve"> </w:t>
      </w:r>
      <w:r w:rsidR="006D29B3">
        <w:rPr>
          <w:rFonts w:eastAsia="Calibri" w:cs="Calibri Light"/>
        </w:rPr>
        <w:t>Wybór Wariantu B nie podlega uzupełnieniu na etapie oceny Wniosków.</w:t>
      </w:r>
    </w:p>
    <w:p w14:paraId="6E7806CC" w14:textId="2C51D2C1" w:rsidR="00890D76" w:rsidRPr="006C4F6A" w:rsidRDefault="52D09AFD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  <w:b/>
          <w:bCs/>
        </w:rPr>
      </w:pPr>
      <w:r w:rsidRPr="39A7861B">
        <w:rPr>
          <w:rFonts w:eastAsia="Calibri" w:cs="Calibri Light"/>
          <w:b/>
          <w:bCs/>
        </w:rPr>
        <w:t xml:space="preserve">Jeśli Wnioskodawca nie jest Użytkownikiem ani Użytkownik nie wchodzi w skład podmiotów tworzących łącznie Wnioskodawcę, to Wnioskodawca jest zobowiązany dołączyć do Wniosku list intencyjny </w:t>
      </w:r>
      <w:r w:rsidR="001C29E1">
        <w:rPr>
          <w:rFonts w:eastAsia="Calibri" w:cs="Calibri Light"/>
          <w:b/>
          <w:bCs/>
        </w:rPr>
        <w:t xml:space="preserve">w formie pisemnej albo elektronicznej opatrzonej kwalifikowanym podpisem elektronicznym </w:t>
      </w:r>
      <w:r w:rsidRPr="39A7861B">
        <w:rPr>
          <w:rFonts w:eastAsia="Calibri" w:cs="Calibri Light"/>
          <w:b/>
          <w:bCs/>
        </w:rPr>
        <w:t xml:space="preserve">zawarty z Użytkownikiem potwierdzający </w:t>
      </w:r>
      <w:r w:rsidR="0A96DFBB" w:rsidRPr="39A7861B">
        <w:rPr>
          <w:rFonts w:eastAsia="Calibri" w:cs="Calibri Light"/>
          <w:b/>
          <w:bCs/>
        </w:rPr>
        <w:t>możliwość nawiązania z nim współpracy w celu realizacji zobowiązań związanych ze stworzeniem Demonstratora</w:t>
      </w:r>
      <w:r w:rsidR="008D4E30">
        <w:rPr>
          <w:rFonts w:eastAsia="Calibri" w:cs="Calibri Light"/>
          <w:b/>
          <w:bCs/>
        </w:rPr>
        <w:t>, przy czym list intencyjny musi być podpisany przez Użytkownika zgodnie z jego zasadami reprezentacji</w:t>
      </w:r>
      <w:r w:rsidR="0A96DFBB" w:rsidRPr="39A7861B">
        <w:rPr>
          <w:rFonts w:eastAsia="Calibri" w:cs="Calibri Light"/>
          <w:b/>
          <w:bCs/>
        </w:rPr>
        <w:t>.</w:t>
      </w:r>
    </w:p>
    <w:p w14:paraId="1D61480A" w14:textId="664D723A" w:rsidR="007535E4" w:rsidRPr="00C9470A" w:rsidRDefault="00BC697E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bookmarkStart w:id="131" w:name="_Ref52543289"/>
      <w:bookmarkEnd w:id="130"/>
      <w:r w:rsidRPr="00C9470A">
        <w:rPr>
          <w:rFonts w:eastAsia="Calibri" w:cs="Calibri Light"/>
        </w:rPr>
        <w:t>Wniosek należy złożyć w formie</w:t>
      </w:r>
      <w:r w:rsidR="00991D97" w:rsidRPr="00C9470A">
        <w:rPr>
          <w:rFonts w:eastAsia="Calibri" w:cs="Calibri Light"/>
        </w:rPr>
        <w:t xml:space="preserve"> elektronicznej</w:t>
      </w:r>
      <w:r w:rsidR="1D6F641E" w:rsidRPr="00C9470A">
        <w:rPr>
          <w:rFonts w:eastAsia="Calibri" w:cs="Calibri Light"/>
        </w:rPr>
        <w:t xml:space="preserve"> (wszystkie dokumenty muszą być opatrzone</w:t>
      </w:r>
      <w:r w:rsidR="61F6AD91" w:rsidRPr="39A7861B">
        <w:t xml:space="preserve"> kwalifikowanym podpisem elektronicznym)</w:t>
      </w:r>
      <w:r w:rsidR="00991D97" w:rsidRPr="00C9470A">
        <w:rPr>
          <w:rFonts w:eastAsia="Calibri" w:cs="Calibri Light"/>
        </w:rPr>
        <w:t xml:space="preserve"> tj. na nośniku elektronicznym</w:t>
      </w:r>
      <w:r w:rsidR="00F81B29" w:rsidRPr="00C9470A">
        <w:rPr>
          <w:rFonts w:eastAsia="Calibri" w:cs="Calibri Light"/>
        </w:rPr>
        <w:t xml:space="preserve"> w zamkniętej kopercie zgodnie z ust. </w:t>
      </w:r>
      <w:r w:rsidR="00BA5F85" w:rsidRPr="00C9470A">
        <w:rPr>
          <w:rFonts w:eastAsia="Calibri" w:cs="Calibri Light"/>
        </w:rPr>
        <w:fldChar w:fldCharType="begin"/>
      </w:r>
      <w:r w:rsidR="00BA5F85" w:rsidRPr="00C9470A">
        <w:rPr>
          <w:rFonts w:eastAsia="Calibri" w:cs="Calibri Light"/>
        </w:rPr>
        <w:instrText xml:space="preserve"> REF _Ref52633744 \n \h </w:instrText>
      </w:r>
      <w:r w:rsidR="00473099" w:rsidRPr="00C9470A">
        <w:rPr>
          <w:rFonts w:eastAsia="Calibri" w:cs="Calibri Light"/>
        </w:rPr>
        <w:instrText xml:space="preserve"> \* MERGEFORMAT </w:instrText>
      </w:r>
      <w:r w:rsidR="00BA5F85" w:rsidRPr="00C9470A">
        <w:rPr>
          <w:rFonts w:eastAsia="Calibri" w:cs="Calibri Light"/>
        </w:rPr>
      </w:r>
      <w:r w:rsidR="00BA5F85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11</w:t>
      </w:r>
      <w:r w:rsidR="00BA5F85" w:rsidRPr="00C9470A">
        <w:rPr>
          <w:rFonts w:eastAsia="Calibri" w:cs="Calibri Light"/>
        </w:rPr>
        <w:fldChar w:fldCharType="end"/>
      </w:r>
      <w:r w:rsidR="00382908" w:rsidRPr="00C9470A">
        <w:rPr>
          <w:rFonts w:eastAsia="Calibri" w:cs="Calibri Light"/>
        </w:rPr>
        <w:t xml:space="preserve"> lub w formie pisemnej</w:t>
      </w:r>
      <w:r w:rsidRPr="00C9470A">
        <w:rPr>
          <w:rFonts w:eastAsia="Calibri" w:cs="Calibri Light"/>
        </w:rPr>
        <w:t>.</w:t>
      </w:r>
      <w:r w:rsidR="00F81B29" w:rsidRPr="00C9470A">
        <w:rPr>
          <w:rFonts w:eastAsia="Calibri" w:cs="Calibri Light"/>
        </w:rPr>
        <w:t xml:space="preserve"> </w:t>
      </w:r>
      <w:r w:rsidR="5C14494F" w:rsidRPr="00C9470A">
        <w:rPr>
          <w:rFonts w:eastAsia="Calibri" w:cs="Calibri Light"/>
        </w:rPr>
        <w:t>Ponadto</w:t>
      </w:r>
      <w:r w:rsidR="14D6CA3F" w:rsidRPr="00C9470A">
        <w:rPr>
          <w:rFonts w:eastAsia="Calibri" w:cs="Calibri Light"/>
        </w:rPr>
        <w:t>,</w:t>
      </w:r>
      <w:r w:rsidR="5C14494F" w:rsidRPr="00C9470A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9470A">
        <w:rPr>
          <w:rFonts w:eastAsia="Calibri" w:cs="Calibri Light"/>
        </w:rPr>
        <w:t xml:space="preserve"> Wówczas Wnioskodawca zobowiązuje się, że dokumenty</w:t>
      </w:r>
      <w:r w:rsidR="636DDA7F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złożone w </w:t>
      </w:r>
      <w:r w:rsidR="67F114F7" w:rsidRPr="00C9470A">
        <w:rPr>
          <w:rFonts w:eastAsia="Calibri" w:cs="Calibri Light"/>
        </w:rPr>
        <w:t>formie pisemnej i</w:t>
      </w:r>
      <w:r w:rsidR="7B7B9DA9" w:rsidRPr="00C9470A">
        <w:rPr>
          <w:rFonts w:eastAsia="Calibri" w:cs="Calibri Light"/>
        </w:rPr>
        <w:t xml:space="preserve"> na nośniku</w:t>
      </w:r>
      <w:r w:rsidR="725ED1A8" w:rsidRPr="00C9470A">
        <w:rPr>
          <w:rFonts w:eastAsia="Calibri" w:cs="Calibri Light"/>
        </w:rPr>
        <w:t xml:space="preserve"> </w:t>
      </w:r>
      <w:r w:rsidR="601D5A32" w:rsidRPr="00C9470A">
        <w:rPr>
          <w:rFonts w:eastAsia="Calibri" w:cs="Calibri Light"/>
        </w:rPr>
        <w:t>elektronicznym</w:t>
      </w:r>
      <w:r w:rsidR="71C9C904" w:rsidRPr="00C9470A">
        <w:rPr>
          <w:rFonts w:eastAsia="Calibri" w:cs="Calibri Light"/>
        </w:rPr>
        <w:t>,</w:t>
      </w:r>
      <w:r w:rsidR="7B7B9DA9" w:rsidRPr="00C9470A">
        <w:rPr>
          <w:rFonts w:eastAsia="Calibri" w:cs="Calibri Light"/>
        </w:rPr>
        <w:t xml:space="preserve"> będą tożsame.</w:t>
      </w:r>
      <w:r w:rsidR="738495EC" w:rsidRPr="00C9470A">
        <w:rPr>
          <w:rFonts w:eastAsia="Calibri" w:cs="Calibri Light"/>
        </w:rPr>
        <w:t xml:space="preserve"> Dopuszcza się również sytuację</w:t>
      </w:r>
      <w:r w:rsidR="4D22BFF4" w:rsidRPr="00C9470A">
        <w:rPr>
          <w:rFonts w:eastAsia="Calibri" w:cs="Calibri Light"/>
        </w:rPr>
        <w:t>,</w:t>
      </w:r>
      <w:r w:rsidR="738495EC" w:rsidRPr="00C9470A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9470A">
        <w:rPr>
          <w:rFonts w:eastAsia="Calibri" w:cs="Calibri Light"/>
        </w:rPr>
        <w:t>sem elektronicznym.</w:t>
      </w:r>
      <w:bookmarkEnd w:id="131"/>
    </w:p>
    <w:p w14:paraId="381561EE" w14:textId="1D13102E" w:rsidR="00E55A39" w:rsidRPr="00C9470A" w:rsidRDefault="00BC697E" w:rsidP="003F7FC0">
      <w:pPr>
        <w:pStyle w:val="Akapitzlist"/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 xml:space="preserve">Wniosek </w:t>
      </w:r>
      <w:r w:rsidR="00EA7264" w:rsidRPr="39A7861B">
        <w:rPr>
          <w:rFonts w:eastAsia="Calibri" w:cs="Calibri Light"/>
        </w:rPr>
        <w:t xml:space="preserve">oraz </w:t>
      </w:r>
      <w:r w:rsidR="00A65A55" w:rsidRPr="39A7861B">
        <w:rPr>
          <w:rFonts w:eastAsia="Calibri" w:cs="Calibri Light"/>
        </w:rPr>
        <w:t>Załączni</w:t>
      </w:r>
      <w:r w:rsidR="00EA7264" w:rsidRPr="39A7861B">
        <w:rPr>
          <w:rFonts w:eastAsia="Calibri" w:cs="Calibri Light"/>
        </w:rPr>
        <w:t xml:space="preserve">ki </w:t>
      </w:r>
      <w:r w:rsidR="00D02A31">
        <w:rPr>
          <w:rFonts w:eastAsia="Calibri" w:cs="Calibri Light"/>
        </w:rPr>
        <w:t xml:space="preserve">wymagane Regulaminem </w:t>
      </w:r>
      <w:r w:rsidRPr="39A7861B">
        <w:rPr>
          <w:rFonts w:eastAsia="Calibri" w:cs="Calibri Light"/>
        </w:rPr>
        <w:t>mus</w:t>
      </w:r>
      <w:r w:rsidR="00EA7264" w:rsidRPr="39A7861B">
        <w:rPr>
          <w:rFonts w:eastAsia="Calibri" w:cs="Calibri Light"/>
        </w:rPr>
        <w:t>zą</w:t>
      </w:r>
      <w:r w:rsidRPr="39A7861B">
        <w:rPr>
          <w:rFonts w:eastAsia="Calibri" w:cs="Calibri Light"/>
        </w:rPr>
        <w:t xml:space="preserve"> być </w:t>
      </w:r>
      <w:r w:rsidR="00E95116" w:rsidRPr="39A7861B">
        <w:rPr>
          <w:rFonts w:eastAsia="Calibri" w:cs="Calibri Light"/>
        </w:rPr>
        <w:t xml:space="preserve">przygotowane </w:t>
      </w:r>
      <w:r w:rsidRPr="39A7861B">
        <w:rPr>
          <w:rFonts w:eastAsia="Calibri" w:cs="Calibri Light"/>
        </w:rPr>
        <w:t>w języku polskim</w:t>
      </w:r>
      <w:r w:rsidR="002B1959" w:rsidRPr="39A7861B">
        <w:rPr>
          <w:rFonts w:eastAsia="Calibri" w:cs="Calibri Light"/>
        </w:rPr>
        <w:t xml:space="preserve"> </w:t>
      </w:r>
      <w:r w:rsidR="00BE3FEF" w:rsidRPr="39A7861B">
        <w:rPr>
          <w:rFonts w:cstheme="majorBidi"/>
        </w:rPr>
        <w:t xml:space="preserve">lub </w:t>
      </w:r>
      <w:r w:rsidR="00EA7264" w:rsidRPr="39A7861B">
        <w:rPr>
          <w:rFonts w:cstheme="majorBidi"/>
        </w:rPr>
        <w:t xml:space="preserve">opatrzone </w:t>
      </w:r>
      <w:r w:rsidR="00BE3FEF" w:rsidRPr="39A7861B">
        <w:rPr>
          <w:rFonts w:cstheme="majorBidi"/>
        </w:rPr>
        <w:t>tłumaczeniem na język polski</w:t>
      </w:r>
      <w:r w:rsidR="00263E91">
        <w:rPr>
          <w:rFonts w:cstheme="majorBidi"/>
        </w:rPr>
        <w:t xml:space="preserve"> (przygotowanym samodzielnie przez Wnioskodawcę lub przez tłumacza przysięgłego)</w:t>
      </w:r>
      <w:r w:rsidR="00D02A31">
        <w:rPr>
          <w:rFonts w:cstheme="majorBidi"/>
        </w:rPr>
        <w:t>, przy czym inne załączniki do Wniosku mogą być przygotowane w języku angielskim, w szczególności jeśli dotyczą zagadnień o charakterze technicznym gdzie powszechnie stosowanym językiem jest język angielski</w:t>
      </w:r>
      <w:r w:rsidR="003F4494" w:rsidRPr="39A7861B">
        <w:rPr>
          <w:rFonts w:eastAsia="Calibri" w:cs="Calibri Light"/>
        </w:rPr>
        <w:t xml:space="preserve">. </w:t>
      </w:r>
      <w:r w:rsidRPr="39A7861B">
        <w:rPr>
          <w:rFonts w:eastAsia="Calibri" w:cs="Calibri Light"/>
        </w:rPr>
        <w:t>Wniosek musi być podpisany zgodnie z zasadami reprezentacji Wnioskodawcy.</w:t>
      </w:r>
      <w:r w:rsidR="00BE3FEF" w:rsidRPr="39A7861B">
        <w:rPr>
          <w:rFonts w:eastAsia="Calibri" w:cs="Calibri Light"/>
        </w:rPr>
        <w:t xml:space="preserve"> </w:t>
      </w:r>
      <w:r w:rsidR="00F81B29" w:rsidRPr="39A7861B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39A7861B">
        <w:rPr>
          <w:rFonts w:eastAsia="Calibri" w:cs="Calibri Light"/>
        </w:rPr>
        <w:t xml:space="preserve"> </w:t>
      </w:r>
      <w:r w:rsidR="004973FD" w:rsidRPr="39A7861B">
        <w:rPr>
          <w:rFonts w:eastAsia="Calibri" w:cs="Calibri Light"/>
        </w:rPr>
        <w:t xml:space="preserve">dokumentów </w:t>
      </w:r>
      <w:r w:rsidR="22CCBB9B" w:rsidRPr="39A7861B">
        <w:rPr>
          <w:rFonts w:eastAsia="Calibri" w:cs="Calibri Light"/>
        </w:rPr>
        <w:t xml:space="preserve">złożonych również </w:t>
      </w:r>
      <w:r w:rsidR="004973FD" w:rsidRPr="39A7861B">
        <w:rPr>
          <w:rFonts w:eastAsia="Calibri" w:cs="Calibri Light"/>
        </w:rPr>
        <w:t xml:space="preserve">w formie pisemnej </w:t>
      </w:r>
      <w:r w:rsidR="005A14BC" w:rsidRPr="39A7861B">
        <w:rPr>
          <w:rFonts w:eastAsia="Calibri" w:cs="Calibri Light"/>
        </w:rPr>
        <w:t>lub dokumentów elektronicznych opatrzonych kwalifikowanym podpisem elektronicznym</w:t>
      </w:r>
      <w:r w:rsidR="71D18518" w:rsidRPr="39A7861B">
        <w:rPr>
          <w:rFonts w:eastAsia="Calibri" w:cs="Calibri Light"/>
        </w:rPr>
        <w:t>.</w:t>
      </w:r>
      <w:bookmarkStart w:id="132" w:name="_Hlk57332191"/>
      <w:r w:rsidR="006C0BA8">
        <w:rPr>
          <w:rFonts w:eastAsia="Calibri" w:cs="Calibri Light"/>
        </w:rPr>
        <w:t xml:space="preserve"> </w:t>
      </w:r>
      <w:r w:rsidR="650D5918" w:rsidRPr="39A7861B">
        <w:rPr>
          <w:rFonts w:eastAsia="Calibri" w:cs="Calibri Light"/>
        </w:rPr>
        <w:t>P</w:t>
      </w:r>
      <w:r w:rsidR="00382908" w:rsidRPr="39A7861B">
        <w:rPr>
          <w:rFonts w:eastAsia="Calibri" w:cs="Calibri Light"/>
        </w:rPr>
        <w:t>ełnomocnictw</w:t>
      </w:r>
      <w:r w:rsidR="54ED49AD" w:rsidRPr="39A7861B">
        <w:rPr>
          <w:rFonts w:eastAsia="Calibri" w:cs="Calibri Light"/>
        </w:rPr>
        <w:t>o</w:t>
      </w:r>
      <w:r w:rsidR="00382908" w:rsidRPr="39A7861B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32"/>
      <w:r w:rsidR="00F81B29" w:rsidRPr="39A7861B">
        <w:rPr>
          <w:rFonts w:eastAsia="Calibri" w:cs="Calibri Light"/>
        </w:rPr>
        <w:t>.</w:t>
      </w:r>
    </w:p>
    <w:p w14:paraId="275AA714" w14:textId="5DA77E71" w:rsidR="00E55A39" w:rsidRPr="00C9470A" w:rsidRDefault="00BC697E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r w:rsidRPr="39A7861B">
        <w:rPr>
          <w:rFonts w:eastAsia="Calibri" w:cs="Calibri Light"/>
        </w:rPr>
        <w:t>Do Wniosku Wnioskodawca załącza wszystkie dokument</w:t>
      </w:r>
      <w:r w:rsidR="005D09E0" w:rsidRPr="39A7861B">
        <w:rPr>
          <w:rFonts w:eastAsia="Calibri" w:cs="Calibri Light"/>
        </w:rPr>
        <w:t xml:space="preserve">y </w:t>
      </w:r>
      <w:r w:rsidR="00720F2C" w:rsidRPr="39A7861B">
        <w:rPr>
          <w:rFonts w:eastAsia="Calibri" w:cs="Calibri Light"/>
        </w:rPr>
        <w:t xml:space="preserve">wskazane we wzorze stanowiącym </w:t>
      </w:r>
      <w:r w:rsidR="00A65A55" w:rsidRPr="39A7861B">
        <w:rPr>
          <w:rFonts w:eastAsia="Calibri" w:cs="Calibri Light"/>
        </w:rPr>
        <w:t>Załączni</w:t>
      </w:r>
      <w:r w:rsidR="00720F2C" w:rsidRPr="39A7861B">
        <w:rPr>
          <w:rFonts w:eastAsia="Calibri" w:cs="Calibri Light"/>
        </w:rPr>
        <w:t>k nr 3 do Regulaminu</w:t>
      </w:r>
      <w:r w:rsidR="005A14BC" w:rsidRPr="39A7861B">
        <w:rPr>
          <w:rFonts w:eastAsia="Calibri" w:cs="Calibri Light"/>
        </w:rPr>
        <w:t xml:space="preserve">. </w:t>
      </w:r>
      <w:r w:rsidR="00C62A15" w:rsidRPr="39A7861B">
        <w:rPr>
          <w:rFonts w:eastAsia="Calibri" w:cs="Calibri Light"/>
        </w:rPr>
        <w:t xml:space="preserve">Dokumenty są składane w oryginale </w:t>
      </w:r>
      <w:r w:rsidRPr="39A7861B">
        <w:rPr>
          <w:rFonts w:eastAsia="Calibri" w:cs="Calibri Light"/>
        </w:rPr>
        <w:t>lub kopiach poświadczonych za zgodność z oryginałem przez Wnioskodawcę.</w:t>
      </w:r>
      <w:r w:rsidR="22619EF1" w:rsidRPr="39A7861B">
        <w:rPr>
          <w:rFonts w:eastAsia="Calibri" w:cs="Calibri Light"/>
        </w:rPr>
        <w:t xml:space="preserve"> </w:t>
      </w:r>
      <w:r w:rsidR="22619EF1" w:rsidRPr="39A7861B">
        <w:rPr>
          <w:rFonts w:ascii="Calibri" w:eastAsia="Calibri" w:hAnsi="Calibri" w:cs="Calibri"/>
        </w:rPr>
        <w:t xml:space="preserve"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  </w:t>
      </w:r>
    </w:p>
    <w:p w14:paraId="5BC865E8" w14:textId="32F89889" w:rsidR="001451E7" w:rsidRPr="00C9470A" w:rsidRDefault="00BC697E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39A7861B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39A7861B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39A7861B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39A7861B">
        <w:rPr>
          <w:rFonts w:eastAsia="Calibri" w:cs="Calibri Light"/>
        </w:rPr>
        <w:t xml:space="preserve">rajowego </w:t>
      </w:r>
      <w:r w:rsidR="001451E7" w:rsidRPr="39A7861B">
        <w:rPr>
          <w:rFonts w:eastAsia="Calibri" w:cs="Calibri Light"/>
        </w:rPr>
        <w:t>R</w:t>
      </w:r>
      <w:r w:rsidR="00BB37CD" w:rsidRPr="39A7861B">
        <w:rPr>
          <w:rFonts w:eastAsia="Calibri" w:cs="Calibri Light"/>
        </w:rPr>
        <w:t xml:space="preserve">ejestru </w:t>
      </w:r>
      <w:r w:rsidR="001451E7" w:rsidRPr="39A7861B">
        <w:rPr>
          <w:rFonts w:eastAsia="Calibri" w:cs="Calibri Light"/>
        </w:rPr>
        <w:t>S</w:t>
      </w:r>
      <w:r w:rsidR="00BB37CD" w:rsidRPr="39A7861B">
        <w:rPr>
          <w:rFonts w:eastAsia="Calibri" w:cs="Calibri Light"/>
        </w:rPr>
        <w:t>ądowego</w:t>
      </w:r>
      <w:r w:rsidR="001451E7" w:rsidRPr="39A7861B">
        <w:rPr>
          <w:rFonts w:eastAsia="Calibri" w:cs="Calibri Light"/>
        </w:rPr>
        <w:t>, dokument z innego rejestru publicznego, akt powołania, itp.).</w:t>
      </w:r>
    </w:p>
    <w:p w14:paraId="31FA659A" w14:textId="054D1929" w:rsidR="00E55A39" w:rsidRPr="00C9470A" w:rsidRDefault="001451E7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Theme="minorEastAsia"/>
        </w:rPr>
      </w:pPr>
      <w:r w:rsidRPr="51885F20">
        <w:rPr>
          <w:rFonts w:eastAsia="Calibri" w:cs="Calibri Light"/>
        </w:rPr>
        <w:t xml:space="preserve">Wniosek może być podpisany </w:t>
      </w:r>
      <w:r w:rsidR="00C62A15" w:rsidRPr="51885F20">
        <w:rPr>
          <w:rFonts w:eastAsia="Calibri" w:cs="Calibri Light"/>
        </w:rPr>
        <w:t>przez pełnomocnika</w:t>
      </w:r>
      <w:r w:rsidR="00BC697E" w:rsidRPr="51885F20">
        <w:rPr>
          <w:rFonts w:eastAsia="Calibri" w:cs="Calibri Light"/>
        </w:rPr>
        <w:t>.</w:t>
      </w:r>
      <w:r w:rsidR="00C62A15" w:rsidRPr="51885F20">
        <w:rPr>
          <w:rFonts w:eastAsia="Calibri" w:cs="Calibri Light"/>
        </w:rPr>
        <w:t xml:space="preserve"> W </w:t>
      </w:r>
      <w:r w:rsidRPr="51885F20">
        <w:rPr>
          <w:rFonts w:eastAsia="Calibri" w:cs="Calibri Light"/>
        </w:rPr>
        <w:t xml:space="preserve">takim </w:t>
      </w:r>
      <w:r w:rsidR="00C62A15" w:rsidRPr="51885F20">
        <w:rPr>
          <w:rFonts w:eastAsia="Calibri" w:cs="Calibri Light"/>
        </w:rPr>
        <w:t xml:space="preserve">przypadku niezbędne jest przedłożenie oryginału pełnomocnictwa </w:t>
      </w:r>
      <w:r w:rsidR="00AC2693" w:rsidRPr="51885F20">
        <w:rPr>
          <w:rFonts w:eastAsia="Calibri" w:cs="Calibri Light"/>
        </w:rPr>
        <w:t xml:space="preserve">uprawniającego do podpisania i złożenia Wniosku </w:t>
      </w:r>
      <w:r w:rsidR="00C62A15" w:rsidRPr="51885F20">
        <w:rPr>
          <w:rFonts w:eastAsia="Calibri" w:cs="Calibri Light"/>
        </w:rPr>
        <w:t>wraz z dokument</w:t>
      </w:r>
      <w:r w:rsidRPr="51885F20">
        <w:rPr>
          <w:rFonts w:eastAsia="Calibri" w:cs="Calibri Light"/>
        </w:rPr>
        <w:t>em wykazującym</w:t>
      </w:r>
      <w:r w:rsidR="00C62A15" w:rsidRPr="51885F20">
        <w:rPr>
          <w:rFonts w:eastAsia="Calibri" w:cs="Calibri Light"/>
        </w:rPr>
        <w:t xml:space="preserve"> umocowanie osób, które udzieliły pełnomocnictwa w imieniu Wnioskodawcy </w:t>
      </w:r>
      <w:r w:rsidRPr="51885F20">
        <w:rPr>
          <w:rFonts w:eastAsia="Calibri" w:cs="Calibri Light"/>
        </w:rPr>
        <w:t xml:space="preserve">(np. wydruk odpowiadający odpisowi </w:t>
      </w:r>
      <w:r w:rsidR="00BB37CD" w:rsidRPr="51885F20">
        <w:rPr>
          <w:rFonts w:eastAsia="Calibri" w:cs="Calibri Light"/>
        </w:rPr>
        <w:t>Krajowego Rejestru Sądowego</w:t>
      </w:r>
      <w:r w:rsidRPr="51885F20">
        <w:rPr>
          <w:rFonts w:eastAsia="Calibri" w:cs="Calibri Light"/>
        </w:rPr>
        <w:t>, dokument z innego rejestru publicznego, akt powołania, itp.), złożonym w</w:t>
      </w:r>
      <w:r w:rsidR="00C90F5C" w:rsidRPr="51885F20">
        <w:rPr>
          <w:rFonts w:eastAsia="Calibri" w:cs="Calibri Light"/>
        </w:rPr>
        <w:t xml:space="preserve"> </w:t>
      </w:r>
      <w:bookmarkStart w:id="133" w:name="_Hlk53784625"/>
      <w:r w:rsidR="00C90F5C" w:rsidRPr="51885F20">
        <w:rPr>
          <w:rFonts w:eastAsia="Calibri" w:cs="Calibri Light"/>
        </w:rPr>
        <w:t>postaci zeskanowanego oryginału</w:t>
      </w:r>
      <w:bookmarkEnd w:id="133"/>
      <w:r w:rsidRPr="51885F20">
        <w:rPr>
          <w:rFonts w:eastAsia="Calibri" w:cs="Calibri Light"/>
        </w:rPr>
        <w:t xml:space="preserve"> </w:t>
      </w:r>
      <w:r w:rsidR="641E971A" w:rsidRPr="51885F20">
        <w:rPr>
          <w:rFonts w:ascii="Calibri" w:eastAsia="Calibri" w:hAnsi="Calibri" w:cs="Calibri"/>
        </w:rPr>
        <w:t>w przypadku przedłożenia pełnomocnictwa również w wersji papierowej</w:t>
      </w:r>
      <w:r w:rsidR="641E971A" w:rsidRPr="51885F20">
        <w:rPr>
          <w:rFonts w:eastAsia="Calibri" w:cs="Calibri Light"/>
        </w:rPr>
        <w:t xml:space="preserve"> </w:t>
      </w:r>
      <w:r w:rsidRPr="51885F20">
        <w:rPr>
          <w:rFonts w:eastAsia="Calibri" w:cs="Calibri Light"/>
        </w:rPr>
        <w:t xml:space="preserve">lub kopii poświadczonej za zgodność przez </w:t>
      </w:r>
      <w:r w:rsidR="00954DB7" w:rsidRPr="51885F20">
        <w:rPr>
          <w:rFonts w:eastAsia="Calibri" w:cs="Calibri Light"/>
        </w:rPr>
        <w:t xml:space="preserve">notariusza </w:t>
      </w:r>
      <w:bookmarkStart w:id="134" w:name="_Hlk53784632"/>
      <w:r w:rsidR="00C90F5C" w:rsidRPr="51885F20">
        <w:rPr>
          <w:rFonts w:eastAsia="Calibri" w:cs="Calibri Light"/>
        </w:rPr>
        <w:t>lub dokumentu elektronicznego z kwalifikowanymi podpisami elektronicznymi</w:t>
      </w:r>
      <w:bookmarkEnd w:id="134"/>
      <w:r w:rsidRPr="51885F20">
        <w:rPr>
          <w:rFonts w:eastAsia="Calibri" w:cs="Calibri Light"/>
        </w:rPr>
        <w:t>.</w:t>
      </w:r>
    </w:p>
    <w:p w14:paraId="6E188322" w14:textId="102C24AA" w:rsidR="00C62A15" w:rsidRPr="00C9470A" w:rsidRDefault="00C62A15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W przypadku złożenia Wniosku w imieniu kilku podmiotów</w:t>
      </w:r>
      <w:bookmarkStart w:id="135" w:name="_Hlk53784641"/>
      <w:r w:rsidRPr="51885F20">
        <w:rPr>
          <w:rFonts w:eastAsia="Calibri" w:cs="Calibri Light"/>
        </w:rPr>
        <w:t>,</w:t>
      </w:r>
      <w:r w:rsidR="004F7E3A" w:rsidRPr="51885F20">
        <w:rPr>
          <w:rFonts w:eastAsia="Calibri" w:cs="Calibri Light"/>
        </w:rPr>
        <w:t xml:space="preserve"> wszystkie podmioty muszą być wyszczególnione we Wniosku, a</w:t>
      </w:r>
      <w:r w:rsidRPr="51885F20">
        <w:rPr>
          <w:rFonts w:eastAsia="Calibri" w:cs="Calibri Light"/>
        </w:rPr>
        <w:t xml:space="preserve"> </w:t>
      </w:r>
      <w:bookmarkEnd w:id="135"/>
      <w:r w:rsidRPr="51885F20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609A6AFA" w:rsidR="00D4651E" w:rsidRPr="00C9470A" w:rsidRDefault="00F81B29" w:rsidP="003F7FC0">
      <w:pPr>
        <w:numPr>
          <w:ilvl w:val="0"/>
          <w:numId w:val="20"/>
        </w:numPr>
        <w:spacing w:after="0"/>
        <w:ind w:left="567"/>
        <w:jc w:val="both"/>
        <w:rPr>
          <w:rFonts w:eastAsia="Calibri" w:cs="Calibri Light"/>
        </w:rPr>
      </w:pPr>
      <w:bookmarkStart w:id="136" w:name="_Ref509210077"/>
      <w:bookmarkStart w:id="137" w:name="_Ref52633744"/>
      <w:r w:rsidRPr="00C9470A">
        <w:rPr>
          <w:rFonts w:eastAsia="Calibri" w:cs="Calibri Light"/>
        </w:rPr>
        <w:t xml:space="preserve">Nośnik zawierający </w:t>
      </w:r>
      <w:r w:rsidR="00BC697E" w:rsidRPr="00C9470A">
        <w:rPr>
          <w:rFonts w:eastAsia="Calibri" w:cs="Calibri Light"/>
        </w:rPr>
        <w:t xml:space="preserve">Wniosek </w:t>
      </w:r>
      <w:bookmarkStart w:id="138" w:name="_Hlk57332060"/>
      <w:r w:rsidR="00037723" w:rsidRPr="00C9470A">
        <w:rPr>
          <w:rFonts w:eastAsia="Calibri" w:cs="Calibri Light"/>
        </w:rPr>
        <w:t xml:space="preserve">w formie elektronicznej </w:t>
      </w:r>
      <w:bookmarkEnd w:id="138"/>
      <w:r w:rsidR="00BC697E" w:rsidRPr="00C9470A">
        <w:rPr>
          <w:rFonts w:eastAsia="Calibri" w:cs="Calibri Light"/>
        </w:rPr>
        <w:t xml:space="preserve">wraz z dokumentami i oświadczeniami </w:t>
      </w:r>
      <w:r w:rsidRPr="00C9470A">
        <w:rPr>
          <w:rFonts w:eastAsia="Calibri" w:cs="Calibri Light"/>
        </w:rPr>
        <w:t xml:space="preserve">lub Wniosek wraz z dokumentami i oświadczeniami w formie pisemnej </w:t>
      </w:r>
      <w:r w:rsidR="00BC697E" w:rsidRPr="00C9470A">
        <w:rPr>
          <w:rFonts w:eastAsia="Calibri" w:cs="Calibri Light"/>
        </w:rPr>
        <w:t xml:space="preserve">należy umieścić w zamkniętej kopercie, zapieczętowanej w sposób zapewniający zachowanie poufności jej treści oraz zabezpieczającej jej nienaruszalność do upływu terminu określonego </w:t>
      </w:r>
      <w:r w:rsidR="00E55A39" w:rsidRPr="00C9470A">
        <w:rPr>
          <w:rFonts w:eastAsia="Calibri" w:cs="Calibri Light"/>
        </w:rPr>
        <w:t xml:space="preserve">w pkt </w:t>
      </w:r>
      <w:r w:rsidR="008C529A" w:rsidRPr="00C9470A">
        <w:rPr>
          <w:rFonts w:eastAsia="Calibri" w:cs="Calibri Light"/>
          <w:b/>
          <w:bCs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_Ref509206746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  <w:b/>
          <w:bCs/>
        </w:rPr>
      </w:r>
      <w:r w:rsidR="008C529A" w:rsidRPr="00C9470A">
        <w:rPr>
          <w:rFonts w:eastAsia="Calibri" w:cs="Calibri Light"/>
          <w:b/>
          <w:bCs/>
        </w:rPr>
        <w:fldChar w:fldCharType="separate"/>
      </w:r>
      <w:r w:rsidR="003F7FC0">
        <w:rPr>
          <w:rFonts w:eastAsia="Calibri" w:cs="Calibri Light"/>
        </w:rPr>
        <w:t>4.3</w:t>
      </w:r>
      <w:r w:rsidR="008C529A" w:rsidRPr="00C9470A">
        <w:rPr>
          <w:rFonts w:eastAsia="Calibri" w:cs="Calibri Light"/>
          <w:b/>
          <w:bCs/>
        </w:rPr>
        <w:fldChar w:fldCharType="end"/>
      </w:r>
      <w:r w:rsidR="00B4102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Regulaminu. </w:t>
      </w:r>
      <w:r w:rsidR="00954DB7">
        <w:rPr>
          <w:rFonts w:eastAsia="Calibri" w:cs="Calibri Light"/>
        </w:rPr>
        <w:t>Przesyłka</w:t>
      </w:r>
      <w:r w:rsidR="00954DB7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powinna być oznaczona nazwą i adresem Centrum, nazwą i dokładnym adresem Wnioskodawcy oraz napisem</w:t>
      </w:r>
      <w:r w:rsidR="006C2B59">
        <w:rPr>
          <w:rFonts w:eastAsia="Calibri" w:cs="Calibri Light"/>
        </w:rPr>
        <w:t xml:space="preserve"> odpowiadającym</w:t>
      </w:r>
      <w:r w:rsidR="00BC697E" w:rsidRPr="00C9470A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9470A">
        <w:rPr>
          <w:rFonts w:eastAsia="Calibri" w:cs="Calibri Light"/>
        </w:rPr>
        <w:t>Przedsięwzięcia</w:t>
      </w:r>
      <w:r w:rsidR="00BC697E" w:rsidRPr="00C9470A">
        <w:rPr>
          <w:rFonts w:eastAsia="Calibri" w:cs="Calibri Light"/>
        </w:rPr>
        <w:t xml:space="preserve"> </w:t>
      </w:r>
      <w:r w:rsidR="005416D5" w:rsidRPr="23D532F9">
        <w:rPr>
          <w:rFonts w:eastAsia="Calibri" w:cs="Calibri Light"/>
        </w:rPr>
        <w:t>„</w:t>
      </w:r>
      <w:r w:rsidR="009E1F36" w:rsidRPr="009E1F36">
        <w:rPr>
          <w:rFonts w:eastAsia="Calibri" w:cs="Calibri Light"/>
        </w:rPr>
        <w:t>Elektrociepłownia w lokalnym systemie energetycznym</w:t>
      </w:r>
      <w:r w:rsidR="005416D5" w:rsidRPr="23D532F9">
        <w:rPr>
          <w:rFonts w:eastAsia="Calibri" w:cs="Calibri Light"/>
        </w:rPr>
        <w:t>”</w:t>
      </w:r>
      <w:r w:rsidR="00770308" w:rsidRPr="23D532F9">
        <w:rPr>
          <w:rFonts w:eastAsia="Calibri" w:cs="Calibri Light"/>
        </w:rPr>
        <w:t>”</w:t>
      </w:r>
      <w:r w:rsidR="00E55A39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 xml:space="preserve">oraz „NIE OTWIERAĆ PRZED </w:t>
      </w:r>
      <w:r w:rsidR="00A64121" w:rsidRPr="00C9470A">
        <w:rPr>
          <w:rFonts w:eastAsia="Calibri" w:cs="Calibri Light"/>
        </w:rPr>
        <w:t xml:space="preserve">TERMINEM </w:t>
      </w:r>
      <w:r w:rsidR="005D713B" w:rsidRPr="00C9470A">
        <w:rPr>
          <w:rFonts w:eastAsia="Calibri" w:cs="Calibri Light"/>
        </w:rPr>
        <w:t xml:space="preserve">OTWARCIA </w:t>
      </w:r>
      <w:r w:rsidR="00A64121" w:rsidRPr="00C9470A">
        <w:rPr>
          <w:rFonts w:eastAsia="Calibri" w:cs="Calibri Light"/>
        </w:rPr>
        <w:t>WNIOSKÓW</w:t>
      </w:r>
      <w:r w:rsidR="00BC697E" w:rsidRPr="00C9470A">
        <w:rPr>
          <w:rFonts w:eastAsia="Calibri" w:cs="Calibri Light"/>
        </w:rPr>
        <w:t xml:space="preserve"> </w:t>
      </w:r>
      <w:r w:rsidR="0046433F" w:rsidRPr="00C9470A">
        <w:rPr>
          <w:rFonts w:eastAsia="Calibri" w:cs="Calibri Light"/>
        </w:rPr>
        <w:t xml:space="preserve">O </w:t>
      </w:r>
      <w:r w:rsidR="00BC697E" w:rsidRPr="00C9470A">
        <w:rPr>
          <w:rFonts w:eastAsia="Calibri" w:cs="Calibri Light"/>
        </w:rPr>
        <w:t xml:space="preserve">GODZ. </w:t>
      </w:r>
      <w:bookmarkEnd w:id="136"/>
      <w:r w:rsidR="45E452B7" w:rsidRPr="23D532F9">
        <w:rPr>
          <w:rFonts w:eastAsia="Calibri" w:cs="Calibri Light"/>
        </w:rPr>
        <w:t>14:00</w:t>
      </w:r>
      <w:r w:rsidR="00AC2693" w:rsidRPr="23D532F9">
        <w:rPr>
          <w:rFonts w:eastAsia="Calibri" w:cs="Calibri Light"/>
        </w:rPr>
        <w:t>”</w:t>
      </w:r>
      <w:bookmarkEnd w:id="137"/>
      <w:r w:rsidR="004F7E3A" w:rsidRPr="23D532F9">
        <w:rPr>
          <w:rFonts w:eastAsia="Calibri" w:cs="Calibri Light"/>
        </w:rPr>
        <w:t>.</w:t>
      </w:r>
    </w:p>
    <w:p w14:paraId="2FA2E7B8" w14:textId="77777777" w:rsidR="008872AB" w:rsidRDefault="00FA698F" w:rsidP="003F7FC0">
      <w:pPr>
        <w:numPr>
          <w:ilvl w:val="0"/>
          <w:numId w:val="20"/>
        </w:numPr>
        <w:spacing w:after="0"/>
        <w:ind w:left="567" w:hanging="425"/>
        <w:jc w:val="both"/>
        <w:rPr>
          <w:rFonts w:eastAsia="Calibri" w:cs="Calibri Light"/>
        </w:rPr>
      </w:pPr>
      <w:r w:rsidRPr="51885F20">
        <w:rPr>
          <w:rFonts w:eastAsia="Calibri" w:cs="Calibri Light"/>
          <w:b/>
          <w:bCs/>
        </w:rPr>
        <w:t xml:space="preserve">Z zastrzeżeniem zdania kolejnego, </w:t>
      </w:r>
      <w:r w:rsidR="001451E7" w:rsidRPr="51885F20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51885F20">
        <w:rPr>
          <w:rFonts w:eastAsia="Calibri" w:cs="Calibri Light"/>
          <w:b/>
          <w:bCs/>
        </w:rPr>
        <w:t xml:space="preserve">Wniosku </w:t>
      </w:r>
      <w:r w:rsidR="00D745B6" w:rsidRPr="51885F20">
        <w:rPr>
          <w:rFonts w:eastAsia="Calibri" w:cs="Calibri Light"/>
          <w:b/>
          <w:bCs/>
        </w:rPr>
        <w:t xml:space="preserve">i </w:t>
      </w:r>
      <w:r w:rsidR="00A65A55" w:rsidRPr="51885F20">
        <w:rPr>
          <w:rFonts w:eastAsia="Calibri" w:cs="Calibri Light"/>
          <w:b/>
          <w:bCs/>
        </w:rPr>
        <w:t>Załączni</w:t>
      </w:r>
      <w:r w:rsidR="00D745B6" w:rsidRPr="51885F20">
        <w:rPr>
          <w:rFonts w:eastAsia="Calibri" w:cs="Calibri Light"/>
          <w:b/>
          <w:bCs/>
        </w:rPr>
        <w:t xml:space="preserve">kach do </w:t>
      </w:r>
      <w:r w:rsidR="007055BA" w:rsidRPr="51885F20">
        <w:rPr>
          <w:rFonts w:eastAsia="Calibri" w:cs="Calibri Light"/>
          <w:b/>
          <w:bCs/>
        </w:rPr>
        <w:t>Wniosku</w:t>
      </w:r>
      <w:r w:rsidR="00D745B6" w:rsidRPr="51885F20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51885F20">
        <w:rPr>
          <w:rFonts w:eastAsia="Calibri" w:cs="Calibri Light"/>
          <w:b/>
          <w:bCs/>
        </w:rPr>
        <w:t>Etapów</w:t>
      </w:r>
      <w:r w:rsidR="00D745B6" w:rsidRPr="51885F20">
        <w:rPr>
          <w:rFonts w:eastAsia="Calibri" w:cs="Calibri Light"/>
          <w:b/>
          <w:bCs/>
        </w:rPr>
        <w:t>,</w:t>
      </w:r>
      <w:r w:rsidR="001451E7" w:rsidRPr="51885F20">
        <w:rPr>
          <w:rFonts w:eastAsia="Calibri" w:cs="Calibri Light"/>
          <w:b/>
          <w:bCs/>
        </w:rPr>
        <w:t xml:space="preserve"> jako tajemnicę przedsiębiorstwa w rozumieniu przepisów o zwalczaniu nieuczciwej konkurencji</w:t>
      </w:r>
      <w:r w:rsidR="00423782" w:rsidRPr="51885F20">
        <w:rPr>
          <w:rFonts w:eastAsia="Calibri" w:cs="Calibri Light"/>
          <w:b/>
          <w:bCs/>
        </w:rPr>
        <w:t xml:space="preserve"> </w:t>
      </w:r>
      <w:r w:rsidR="00423782" w:rsidRPr="51885F20">
        <w:rPr>
          <w:rFonts w:eastAsia="Calibri" w:cs="Calibri Light"/>
        </w:rPr>
        <w:t>(tj. zgodnie z art. 11 ust. 2 Ustawy ZNK: „</w:t>
      </w:r>
      <w:r w:rsidR="00423782" w:rsidRPr="51885F20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>
        <w:t>”)</w:t>
      </w:r>
      <w:r w:rsidR="001451E7" w:rsidRPr="51885F20">
        <w:rPr>
          <w:rFonts w:eastAsia="Calibri" w:cs="Calibri Light"/>
        </w:rPr>
        <w:t>.</w:t>
      </w:r>
      <w:r w:rsidRPr="51885F20">
        <w:rPr>
          <w:rFonts w:eastAsia="Calibri" w:cs="Calibri Light"/>
        </w:rPr>
        <w:t xml:space="preserve"> Zastrzeżeniu nie podlegają informacje</w:t>
      </w:r>
      <w:r w:rsidR="008872AB" w:rsidRPr="51885F20">
        <w:rPr>
          <w:rFonts w:eastAsia="Calibri" w:cs="Calibri Light"/>
        </w:rPr>
        <w:t>:</w:t>
      </w:r>
    </w:p>
    <w:p w14:paraId="419CE90C" w14:textId="77777777" w:rsidR="00E156BF" w:rsidRDefault="00FA698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 xml:space="preserve"> dotyczące wynagrodzenia </w:t>
      </w:r>
      <w:r w:rsidR="0009424E" w:rsidRPr="51885F20">
        <w:rPr>
          <w:rFonts w:eastAsia="Calibri" w:cs="Calibri Light"/>
        </w:rPr>
        <w:t xml:space="preserve">Wnioskodawców </w:t>
      </w:r>
      <w:r w:rsidRPr="51885F20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51885F20">
        <w:rPr>
          <w:rFonts w:eastAsia="Calibri" w:cs="Calibri Light"/>
        </w:rPr>
        <w:t>P</w:t>
      </w:r>
      <w:r w:rsidRPr="51885F20">
        <w:rPr>
          <w:rFonts w:eastAsia="Calibri" w:cs="Calibri Light"/>
        </w:rPr>
        <w:t>rzychodzie z Komercjalizacji Technologii Zależnych</w:t>
      </w:r>
      <w:r w:rsidR="00544F54" w:rsidRPr="51885F20">
        <w:rPr>
          <w:rFonts w:eastAsia="Calibri" w:cs="Calibri Light"/>
        </w:rPr>
        <w:t xml:space="preserve"> w zakresie Komponentu Technologicznego</w:t>
      </w:r>
      <w:r w:rsidRPr="51885F20">
        <w:rPr>
          <w:rFonts w:eastAsia="Calibri" w:cs="Calibri Light"/>
        </w:rPr>
        <w:t xml:space="preserve">, </w:t>
      </w:r>
    </w:p>
    <w:p w14:paraId="1223BAC2" w14:textId="3E3139DC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Dane Wnioskodawcy</w:t>
      </w:r>
      <w:r w:rsidR="00C36957" w:rsidRPr="51885F20">
        <w:rPr>
          <w:rFonts w:eastAsia="Calibri" w:cs="Calibri Light"/>
        </w:rPr>
        <w:t>,</w:t>
      </w:r>
      <w:r w:rsidRPr="51885F20">
        <w:rPr>
          <w:rFonts w:eastAsia="Calibri" w:cs="Calibri Light"/>
        </w:rPr>
        <w:t xml:space="preserve"> </w:t>
      </w:r>
    </w:p>
    <w:p w14:paraId="7FC05A6C" w14:textId="4B8AF0C8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E156BF" w:rsidRDefault="00E156BF" w:rsidP="003F7FC0">
      <w:pPr>
        <w:numPr>
          <w:ilvl w:val="1"/>
          <w:numId w:val="20"/>
        </w:numPr>
        <w:spacing w:after="0"/>
        <w:ind w:left="1134"/>
        <w:jc w:val="both"/>
        <w:rPr>
          <w:rFonts w:eastAsia="Calibri" w:cs="Calibri Light"/>
        </w:rPr>
      </w:pPr>
      <w:r w:rsidRPr="51885F20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Default="00FA698F" w:rsidP="003F7FC0">
      <w:pPr>
        <w:spacing w:after="0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na co </w:t>
      </w:r>
      <w:r w:rsidR="0009424E" w:rsidRPr="00C9470A">
        <w:rPr>
          <w:rFonts w:eastAsia="Calibri" w:cs="Calibri Light"/>
        </w:rPr>
        <w:t>Wnioskodawcy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godzą się składając Wniosek</w:t>
      </w:r>
      <w:r w:rsidRPr="00C9470A">
        <w:rPr>
          <w:rFonts w:eastAsia="Calibri" w:cs="Calibri Light"/>
        </w:rPr>
        <w:t>.</w:t>
      </w:r>
      <w:r w:rsidR="001451E7" w:rsidRPr="00C9470A">
        <w:rPr>
          <w:rFonts w:eastAsia="Calibri" w:cs="Calibri Light"/>
        </w:rPr>
        <w:t xml:space="preserve"> </w:t>
      </w:r>
    </w:p>
    <w:p w14:paraId="0D3592DA" w14:textId="07A698CB" w:rsidR="00C36957" w:rsidRPr="00C36957" w:rsidRDefault="001451E7" w:rsidP="003F7FC0">
      <w:pPr>
        <w:spacing w:after="0"/>
        <w:ind w:left="567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>przypadku, gdy informacje przedkładane przez Wnioskodawcę</w:t>
      </w:r>
      <w:r w:rsidR="00EC276F" w:rsidRPr="00C9470A">
        <w:rPr>
          <w:rFonts w:eastAsia="Calibri" w:cs="Calibri Light"/>
        </w:rPr>
        <w:t xml:space="preserve"> (odpowiednio </w:t>
      </w:r>
      <w:r w:rsidR="00E156BF">
        <w:rPr>
          <w:rFonts w:eastAsia="Calibri" w:cs="Calibri Light"/>
        </w:rPr>
        <w:t xml:space="preserve">w trakcie realizacji Umowy: </w:t>
      </w:r>
      <w:r w:rsidR="00EC276F" w:rsidRPr="00C9470A">
        <w:rPr>
          <w:rFonts w:eastAsia="Calibri" w:cs="Calibri Light"/>
        </w:rPr>
        <w:t>Wykonawcę)</w:t>
      </w:r>
      <w:r w:rsidRPr="00C9470A">
        <w:rPr>
          <w:rFonts w:eastAsia="Calibri" w:cs="Calibri Light"/>
        </w:rPr>
        <w:t xml:space="preserve"> stanowią tajemnicę przedsiębiorstwa, Wnioskodawca</w:t>
      </w:r>
      <w:r w:rsidR="00EC276F" w:rsidRPr="00C9470A">
        <w:rPr>
          <w:rFonts w:eastAsia="Calibri" w:cs="Calibri Light"/>
        </w:rPr>
        <w:t xml:space="preserve"> (Wykonawca)</w:t>
      </w:r>
      <w:r w:rsidRPr="00C9470A">
        <w:rPr>
          <w:rFonts w:eastAsia="Calibri" w:cs="Calibri Light"/>
        </w:rPr>
        <w:t xml:space="preserve"> jest zobowiązany podjąć działania niezbędne dla jej </w:t>
      </w:r>
      <w:r w:rsidR="008C529A" w:rsidRPr="00C9470A">
        <w:rPr>
          <w:rFonts w:eastAsia="Calibri" w:cs="Calibri Light"/>
        </w:rPr>
        <w:t>zastrzeżenia</w:t>
      </w:r>
      <w:r w:rsidR="00A655DA" w:rsidRPr="00C9470A">
        <w:rPr>
          <w:rFonts w:eastAsia="Calibri" w:cs="Calibri Light"/>
        </w:rPr>
        <w:t xml:space="preserve"> oraz uzasadnić na </w:t>
      </w:r>
      <w:r w:rsidR="00423782" w:rsidRPr="00C9470A">
        <w:rPr>
          <w:rFonts w:eastAsia="Calibri" w:cs="Calibri Light"/>
        </w:rPr>
        <w:t xml:space="preserve">w osobnym dokumencie dołączonym do Wniosku </w:t>
      </w:r>
      <w:r w:rsidR="00A655DA" w:rsidRPr="00C9470A">
        <w:rPr>
          <w:rFonts w:eastAsia="Calibri" w:cs="Calibri Light"/>
        </w:rPr>
        <w:t>uznanie informacji za tajemnicę przedsiębiorstwa</w:t>
      </w:r>
      <w:r w:rsidRPr="00C9470A">
        <w:rPr>
          <w:rFonts w:eastAsia="Calibri" w:cs="Calibri Light"/>
        </w:rPr>
        <w:t xml:space="preserve">. Wnioskodawca </w:t>
      </w:r>
      <w:r w:rsidR="00EC276F" w:rsidRPr="00C9470A">
        <w:rPr>
          <w:rFonts w:eastAsia="Calibri" w:cs="Calibri Light"/>
        </w:rPr>
        <w:t xml:space="preserve">(Wykonawca) </w:t>
      </w:r>
      <w:r w:rsidRPr="00C9470A">
        <w:rPr>
          <w:rFonts w:eastAsia="Calibri" w:cs="Calibri Light"/>
        </w:rPr>
        <w:t xml:space="preserve">powinien </w:t>
      </w:r>
      <w:r w:rsidR="00EC276F" w:rsidRPr="00C9470A">
        <w:rPr>
          <w:rFonts w:eastAsia="Calibri" w:cs="Calibri Light"/>
        </w:rPr>
        <w:t xml:space="preserve">co najmniej </w:t>
      </w:r>
      <w:r w:rsidR="00FC3965">
        <w:rPr>
          <w:rFonts w:eastAsia="Calibri" w:cs="Calibri Light"/>
        </w:rPr>
        <w:t xml:space="preserve">wyróżnić </w:t>
      </w:r>
      <w:r w:rsidRPr="00C9470A">
        <w:rPr>
          <w:rFonts w:eastAsia="Calibri" w:cs="Calibri Light"/>
        </w:rPr>
        <w:t xml:space="preserve">odpowiedni zakres </w:t>
      </w:r>
      <w:r w:rsidR="00FC3965">
        <w:rPr>
          <w:rFonts w:eastAsia="Calibri" w:cs="Calibri Light"/>
        </w:rPr>
        <w:t xml:space="preserve">informacji kolorem czerwonym, zgodnie z poniższym przykładem: </w:t>
      </w:r>
      <w:r w:rsidR="00FC3965" w:rsidRPr="00A32451">
        <w:rPr>
          <w:rFonts w:eastAsia="Calibri" w:cs="Calibri Light"/>
          <w:highlight w:val="red"/>
        </w:rPr>
        <w:t>Treść wyróżniona tłem w kolorze czerwonym stanowiąca tajemnicę przedsiębiorcy</w:t>
      </w:r>
      <w:r w:rsidR="00FC3965" w:rsidRPr="00FC3965">
        <w:rPr>
          <w:rFonts w:eastAsia="Calibri" w:cs="Calibri Light"/>
        </w:rPr>
        <w:t>.</w:t>
      </w:r>
      <w:r w:rsidR="00FC3965" w:rsidRPr="00C9470A">
        <w:rPr>
          <w:rFonts w:eastAsia="Calibri" w:cs="Calibri Light"/>
        </w:rPr>
        <w:t xml:space="preserve"> </w:t>
      </w:r>
      <w:r w:rsidR="00C36957">
        <w:rPr>
          <w:rFonts w:eastAsia="Calibri" w:cs="Calibri Light"/>
        </w:rPr>
        <w:t>Dodatkowo d</w:t>
      </w:r>
      <w:r w:rsidR="00C36957" w:rsidRPr="00C36957">
        <w:rPr>
          <w:rFonts w:eastAsia="Calibri" w:cs="Calibri Light"/>
        </w:rPr>
        <w:t xml:space="preserve">o </w:t>
      </w:r>
      <w:r w:rsidR="00C36957">
        <w:rPr>
          <w:rFonts w:eastAsia="Calibri" w:cs="Calibri Light"/>
        </w:rPr>
        <w:t>W</w:t>
      </w:r>
      <w:r w:rsidR="00C36957" w:rsidRPr="00C36957">
        <w:rPr>
          <w:rFonts w:eastAsia="Calibri" w:cs="Calibri Light"/>
        </w:rPr>
        <w:t xml:space="preserve">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Default="00C36957" w:rsidP="003F7FC0">
            <w:pPr>
              <w:pStyle w:val="paragraph"/>
              <w:spacing w:before="0" w:beforeAutospacing="0" w:after="0" w:afterAutospacing="0" w:line="259" w:lineRule="auto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9470A" w:rsidRDefault="00C36957" w:rsidP="003F7FC0">
      <w:pPr>
        <w:spacing w:after="0"/>
        <w:ind w:left="567"/>
        <w:jc w:val="both"/>
        <w:rPr>
          <w:rFonts w:eastAsia="Calibri" w:cs="Calibri Light"/>
        </w:rPr>
      </w:pPr>
      <w:r w:rsidRPr="00C36957">
        <w:rPr>
          <w:rFonts w:eastAsia="Calibri" w:cs="Calibri Light"/>
        </w:rPr>
        <w:tab/>
      </w:r>
      <w:r w:rsidR="008C529A" w:rsidRPr="00C9470A">
        <w:rPr>
          <w:rFonts w:eastAsia="Calibri" w:cs="Calibri Light"/>
        </w:rPr>
        <w:t xml:space="preserve">Informacje zawarte we Wniosku </w:t>
      </w:r>
      <w:r w:rsidR="00EC276F" w:rsidRPr="00C9470A">
        <w:rPr>
          <w:rFonts w:eastAsia="Calibri" w:cs="Calibri Light"/>
        </w:rPr>
        <w:t xml:space="preserve">lub Wynikach Prac </w:t>
      </w:r>
      <w:r w:rsidR="00DE1C7C" w:rsidRPr="00C9470A">
        <w:rPr>
          <w:rFonts w:eastAsia="Calibri" w:cs="Calibri Light"/>
        </w:rPr>
        <w:t xml:space="preserve">Etapu </w:t>
      </w:r>
      <w:r w:rsidR="008C529A" w:rsidRPr="00C9470A">
        <w:rPr>
          <w:rFonts w:eastAsia="Calibri" w:cs="Calibri Light"/>
        </w:rPr>
        <w:t>podlegają ujawnieniu do publicznej wiadomości lub odpowiednim organom na warunkach i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w</w:t>
      </w:r>
      <w:r w:rsidR="0029074E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przypadkach określonych w</w:t>
      </w:r>
      <w:r w:rsidR="00252CDC" w:rsidRPr="00C9470A">
        <w:rPr>
          <w:rFonts w:eastAsia="Calibri" w:cs="Calibri Light"/>
        </w:rPr>
        <w:t> </w:t>
      </w:r>
      <w:r w:rsidR="008C529A" w:rsidRPr="00C9470A">
        <w:rPr>
          <w:rFonts w:eastAsia="Calibri" w:cs="Calibri Light"/>
        </w:rPr>
        <w:t>bezwzględnie obowiązujących przepisach prawa.</w:t>
      </w:r>
    </w:p>
    <w:p w14:paraId="6060CA86" w14:textId="77777777" w:rsidR="00BC697E" w:rsidRPr="00C9470A" w:rsidRDefault="00BC697E" w:rsidP="003F7FC0">
      <w:pPr>
        <w:pStyle w:val="Nagwek2"/>
        <w:spacing w:line="259" w:lineRule="auto"/>
      </w:pPr>
      <w:bookmarkStart w:id="139" w:name="_Ref509206746"/>
      <w:bookmarkStart w:id="140" w:name="_Toc53762101"/>
      <w:bookmarkStart w:id="141" w:name="_Toc72700659"/>
      <w:r w:rsidRPr="00C9470A">
        <w:t>Sposób, miejsce i termin składania Wniosków</w:t>
      </w:r>
      <w:bookmarkEnd w:id="139"/>
      <w:bookmarkEnd w:id="140"/>
      <w:bookmarkEnd w:id="141"/>
    </w:p>
    <w:p w14:paraId="3562B840" w14:textId="77777777" w:rsidR="00BC697E" w:rsidRPr="00C9470A" w:rsidRDefault="00BC697E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Wnioski należy składać w siedzibie Centrum</w:t>
      </w:r>
      <w:r w:rsidR="000F381E" w:rsidRPr="00C9470A">
        <w:rPr>
          <w:rFonts w:eastAsia="Calibri" w:cs="Calibri Light"/>
        </w:rPr>
        <w:t xml:space="preserve"> –</w:t>
      </w:r>
      <w:r w:rsidRPr="00C9470A">
        <w:rPr>
          <w:rFonts w:eastAsia="Calibri" w:cs="Calibri Light"/>
        </w:rPr>
        <w:t xml:space="preserve"> </w:t>
      </w:r>
      <w:r w:rsidR="000F381E" w:rsidRPr="00C9470A">
        <w:rPr>
          <w:rFonts w:eastAsia="Calibri" w:cs="Calibri Light"/>
        </w:rPr>
        <w:t xml:space="preserve">ul. Nowogrodzka 47a, </w:t>
      </w:r>
      <w:r w:rsidR="0046433F" w:rsidRPr="00C9470A">
        <w:rPr>
          <w:rFonts w:eastAsia="Calibri" w:cs="Calibri Light"/>
        </w:rPr>
        <w:t xml:space="preserve">00-695 </w:t>
      </w:r>
      <w:r w:rsidR="000F381E" w:rsidRPr="00C9470A">
        <w:rPr>
          <w:rFonts w:eastAsia="Calibri" w:cs="Calibri Light"/>
        </w:rPr>
        <w:t>Warszawa,</w:t>
      </w:r>
      <w:r w:rsidR="00855287" w:rsidRPr="00C9470A">
        <w:rPr>
          <w:rFonts w:eastAsia="Calibri" w:cs="Calibri Light"/>
        </w:rPr>
        <w:t> </w:t>
      </w:r>
      <w:r w:rsidR="00A72A4A" w:rsidRPr="00C9470A">
        <w:rPr>
          <w:rFonts w:eastAsia="Calibri" w:cs="Calibri Light"/>
        </w:rPr>
        <w:t>w punkcie przyjmowania przesyłek NCBR</w:t>
      </w:r>
      <w:r w:rsidRPr="00C9470A">
        <w:rPr>
          <w:rFonts w:eastAsia="Calibri" w:cs="Calibri Light"/>
        </w:rPr>
        <w:t>.</w:t>
      </w:r>
    </w:p>
    <w:p w14:paraId="27433D41" w14:textId="4E4DF76A" w:rsidR="00BC697E" w:rsidRPr="00C9470A" w:rsidRDefault="002C3861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bookmarkStart w:id="142" w:name="_Ref509210097"/>
      <w:r w:rsidRPr="00C9470A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9470A">
        <w:rPr>
          <w:rFonts w:eastAsia="Calibri" w:cs="Calibri Light"/>
        </w:rPr>
        <w:t>Wnioski mogą być składane przez Wnioskodawców</w:t>
      </w:r>
      <w:r w:rsidR="00BB5B18" w:rsidRPr="00C9470A">
        <w:rPr>
          <w:rFonts w:eastAsia="Calibri" w:cs="Calibri Light"/>
        </w:rPr>
        <w:t xml:space="preserve"> </w:t>
      </w:r>
      <w:r w:rsidRPr="00C9470A">
        <w:rPr>
          <w:rFonts w:eastAsia="Calibri" w:cs="Calibri Light"/>
        </w:rPr>
        <w:t xml:space="preserve">od dnia publikacji niniejszego Regulaminu </w:t>
      </w:r>
      <w:r w:rsidR="00BC697E" w:rsidRPr="00C9470A">
        <w:rPr>
          <w:rFonts w:eastAsia="Calibri" w:cs="Calibri Light"/>
        </w:rPr>
        <w:t xml:space="preserve">do dnia </w:t>
      </w:r>
      <w:r w:rsidR="00A64121" w:rsidRPr="00C9470A">
        <w:rPr>
          <w:rFonts w:eastAsia="Calibri" w:cs="Calibri Light"/>
        </w:rPr>
        <w:t xml:space="preserve">określonego w Harmonogramie jako </w:t>
      </w:r>
      <w:r w:rsidR="00855287" w:rsidRPr="00C9470A">
        <w:rPr>
          <w:rFonts w:eastAsia="Calibri" w:cs="Calibri Light"/>
        </w:rPr>
        <w:t>Zakończenie naboru Wniosków</w:t>
      </w:r>
      <w:r w:rsidR="00BC697E" w:rsidRPr="00C9470A">
        <w:t xml:space="preserve">, </w:t>
      </w:r>
      <w:r w:rsidR="00BC697E" w:rsidRPr="00C9470A">
        <w:rPr>
          <w:b/>
          <w:bCs/>
        </w:rPr>
        <w:t xml:space="preserve">do godziny </w:t>
      </w:r>
      <w:r w:rsidR="0B2BAEFB" w:rsidRPr="00C9470A">
        <w:rPr>
          <w:b/>
          <w:bCs/>
        </w:rPr>
        <w:t>12</w:t>
      </w:r>
      <w:r w:rsidR="6F6C579F" w:rsidRPr="00C9470A">
        <w:rPr>
          <w:b/>
          <w:bCs/>
        </w:rPr>
        <w:t>.</w:t>
      </w:r>
      <w:r w:rsidR="0B2BAEFB" w:rsidRPr="00C9470A">
        <w:rPr>
          <w:b/>
          <w:bCs/>
        </w:rPr>
        <w:t>00</w:t>
      </w:r>
      <w:r w:rsidR="005A7396" w:rsidRPr="00C9470A">
        <w:rPr>
          <w:b/>
          <w:bCs/>
        </w:rPr>
        <w:t xml:space="preserve"> </w:t>
      </w:r>
      <w:r w:rsidR="005A7396" w:rsidRPr="00C9470A">
        <w:rPr>
          <w:bCs/>
        </w:rPr>
        <w:t>(</w:t>
      </w:r>
      <w:r w:rsidR="005A7396" w:rsidRPr="00C9470A">
        <w:rPr>
          <w:rFonts w:eastAsia="Calibri" w:cs="Calibri Light"/>
        </w:rPr>
        <w:t xml:space="preserve">z zastrzeżeniem Rozdziału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_Ref52645428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III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 xml:space="preserve"> ust. </w:t>
      </w:r>
      <w:r w:rsidR="005A7396" w:rsidRPr="00C9470A">
        <w:rPr>
          <w:rFonts w:eastAsia="Calibri" w:cs="Calibri Light"/>
        </w:rPr>
        <w:fldChar w:fldCharType="begin"/>
      </w:r>
      <w:r w:rsidR="005A7396" w:rsidRPr="00C9470A">
        <w:rPr>
          <w:rFonts w:eastAsia="Calibri" w:cs="Calibri Light"/>
        </w:rPr>
        <w:instrText xml:space="preserve"> REF _Ref52645431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5A7396" w:rsidRPr="00C9470A">
        <w:rPr>
          <w:rFonts w:eastAsia="Calibri" w:cs="Calibri Light"/>
        </w:rPr>
      </w:r>
      <w:r w:rsidR="005A7396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2</w:t>
      </w:r>
      <w:r w:rsidR="005A7396" w:rsidRPr="00C9470A">
        <w:rPr>
          <w:rFonts w:eastAsia="Calibri" w:cs="Calibri Light"/>
        </w:rPr>
        <w:fldChar w:fldCharType="end"/>
      </w:r>
      <w:r w:rsidR="005A7396" w:rsidRPr="00C9470A">
        <w:rPr>
          <w:rFonts w:eastAsia="Calibri" w:cs="Calibri Light"/>
        </w:rPr>
        <w:t>),</w:t>
      </w:r>
      <w:r w:rsidR="00BC697E" w:rsidRPr="00C9470A">
        <w:rPr>
          <w:rFonts w:eastAsia="Calibri" w:cs="Calibri Light"/>
        </w:rPr>
        <w:t xml:space="preserve"> przy czym termin ten jest zachowany w sytuacji, gdy Wniosek został doręczony </w:t>
      </w:r>
      <w:r w:rsidR="00A655DA" w:rsidRPr="00C9470A">
        <w:rPr>
          <w:rFonts w:eastAsia="Calibri" w:cs="Calibri Light"/>
        </w:rPr>
        <w:t xml:space="preserve">w formie określonej </w:t>
      </w:r>
      <w:r w:rsidR="00BC697E" w:rsidRPr="00C9470A">
        <w:rPr>
          <w:rFonts w:eastAsia="Calibri" w:cs="Calibri Light"/>
        </w:rPr>
        <w:t xml:space="preserve">zgodnie z </w:t>
      </w:r>
      <w:r w:rsidR="007055BA" w:rsidRPr="00C9470A">
        <w:rPr>
          <w:rFonts w:eastAsia="Calibri" w:cs="Calibri Light"/>
        </w:rPr>
        <w:t xml:space="preserve">pkt </w:t>
      </w:r>
      <w:r w:rsidR="007055BA" w:rsidRPr="00C9470A">
        <w:rPr>
          <w:rFonts w:eastAsia="Calibri" w:cs="Calibri Light"/>
        </w:rPr>
        <w:fldChar w:fldCharType="begin"/>
      </w:r>
      <w:r w:rsidR="007055BA" w:rsidRPr="00C9470A">
        <w:rPr>
          <w:rFonts w:eastAsia="Calibri" w:cs="Calibri Light"/>
        </w:rPr>
        <w:instrText xml:space="preserve"> REF _Ref509210067 \n \h </w:instrText>
      </w:r>
      <w:r w:rsidR="00A64121" w:rsidRPr="00C9470A">
        <w:rPr>
          <w:rFonts w:eastAsia="Calibri" w:cs="Calibri Light"/>
        </w:rPr>
        <w:instrText xml:space="preserve"> \* MERGEFORMAT </w:instrText>
      </w:r>
      <w:r w:rsidR="007055BA" w:rsidRPr="00C9470A">
        <w:rPr>
          <w:rFonts w:eastAsia="Calibri" w:cs="Calibri Light"/>
        </w:rPr>
      </w:r>
      <w:r w:rsidR="007055BA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4.2</w:t>
      </w:r>
      <w:r w:rsidR="007055BA" w:rsidRPr="00C9470A">
        <w:rPr>
          <w:rFonts w:eastAsia="Calibri" w:cs="Calibri Light"/>
        </w:rPr>
        <w:fldChar w:fldCharType="end"/>
      </w:r>
      <w:r w:rsidR="000F381E" w:rsidRPr="00C9470A">
        <w:rPr>
          <w:rFonts w:eastAsia="Calibri" w:cs="Calibri Light"/>
        </w:rPr>
        <w:t xml:space="preserve"> </w:t>
      </w:r>
      <w:r w:rsidR="00174115" w:rsidRPr="00C9470A">
        <w:rPr>
          <w:rFonts w:eastAsia="Calibri" w:cs="Calibri Light"/>
        </w:rPr>
        <w:t xml:space="preserve">ust. </w:t>
      </w:r>
      <w:r w:rsidR="00174115" w:rsidRPr="00C9470A">
        <w:rPr>
          <w:rFonts w:eastAsia="Calibri" w:cs="Calibri Light"/>
        </w:rPr>
        <w:fldChar w:fldCharType="begin"/>
      </w:r>
      <w:r w:rsidR="00174115" w:rsidRPr="00C9470A">
        <w:rPr>
          <w:rFonts w:eastAsia="Calibri" w:cs="Calibri Light"/>
        </w:rPr>
        <w:instrText xml:space="preserve"> REF _Ref52543289 \n \h </w:instrText>
      </w:r>
      <w:r w:rsidR="004E2D42" w:rsidRPr="00C9470A">
        <w:rPr>
          <w:rFonts w:eastAsia="Calibri" w:cs="Calibri Light"/>
        </w:rPr>
        <w:instrText xml:space="preserve"> \* MERGEFORMAT </w:instrText>
      </w:r>
      <w:r w:rsidR="00174115" w:rsidRPr="00C9470A">
        <w:rPr>
          <w:rFonts w:eastAsia="Calibri" w:cs="Calibri Light"/>
        </w:rPr>
      </w:r>
      <w:r w:rsidR="00174115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5</w:t>
      </w:r>
      <w:r w:rsidR="00174115" w:rsidRPr="00C9470A">
        <w:rPr>
          <w:rFonts w:eastAsia="Calibri" w:cs="Calibri Light"/>
        </w:rPr>
        <w:fldChar w:fldCharType="end"/>
      </w:r>
      <w:r w:rsidR="00174115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Regulaminu.</w:t>
      </w:r>
      <w:bookmarkEnd w:id="142"/>
    </w:p>
    <w:p w14:paraId="59919D76" w14:textId="6B67EFDC" w:rsidR="00BC697E" w:rsidRPr="00C9470A" w:rsidRDefault="00EC276F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Theme="minorEastAsia"/>
        </w:rPr>
      </w:pPr>
      <w:r w:rsidRPr="00C9470A">
        <w:rPr>
          <w:rFonts w:eastAsia="Calibri" w:cs="Calibri Light"/>
        </w:rPr>
        <w:t xml:space="preserve">W przypadku złożenia Wniosku </w:t>
      </w:r>
      <w:r w:rsidR="001D3DCF" w:rsidRPr="00C9470A">
        <w:rPr>
          <w:rFonts w:eastAsia="Calibri" w:cs="Calibri Light"/>
        </w:rPr>
        <w:t xml:space="preserve">przez </w:t>
      </w:r>
      <w:r w:rsidR="00BC697E" w:rsidRPr="00C9470A">
        <w:rPr>
          <w:rFonts w:eastAsia="Calibri" w:cs="Calibri Light"/>
        </w:rPr>
        <w:t>Wnioskodawc</w:t>
      </w:r>
      <w:r w:rsidRPr="00C9470A">
        <w:rPr>
          <w:rFonts w:eastAsia="Calibri" w:cs="Calibri Light"/>
        </w:rPr>
        <w:t>ę</w:t>
      </w:r>
      <w:r w:rsidR="00BC697E" w:rsidRPr="00C9470A">
        <w:rPr>
          <w:rFonts w:eastAsia="Calibri" w:cs="Calibri Light"/>
        </w:rPr>
        <w:t xml:space="preserve"> po terminie określonym w </w:t>
      </w:r>
      <w:r w:rsidR="00425351" w:rsidRPr="00C9470A">
        <w:rPr>
          <w:rFonts w:eastAsia="Calibri" w:cs="Calibri Light"/>
        </w:rPr>
        <w:t>ust. 2</w:t>
      </w:r>
      <w:r w:rsidR="00DD4EF4" w:rsidRPr="00C9470A">
        <w:rPr>
          <w:rFonts w:eastAsia="Calibri" w:cs="Calibri Light"/>
        </w:rPr>
        <w:t xml:space="preserve"> </w:t>
      </w:r>
      <w:r w:rsidR="00BC697E" w:rsidRPr="00C9470A">
        <w:rPr>
          <w:rFonts w:eastAsia="Calibri" w:cs="Calibri Light"/>
        </w:rPr>
        <w:t>Regulaminu</w:t>
      </w:r>
      <w:r w:rsidRPr="00C9470A">
        <w:rPr>
          <w:rFonts w:eastAsia="Calibri" w:cs="Calibri Light"/>
        </w:rPr>
        <w:t xml:space="preserve">, </w:t>
      </w:r>
      <w:r w:rsidR="3A2C4012" w:rsidRPr="00C9470A">
        <w:t>NCBR</w:t>
      </w:r>
      <w:r w:rsidRPr="00C9470A">
        <w:rPr>
          <w:rFonts w:eastAsia="Calibri" w:cs="Calibri Light"/>
        </w:rPr>
        <w:t xml:space="preserve"> </w:t>
      </w:r>
      <w:r w:rsidR="0009424E" w:rsidRPr="00C9470A">
        <w:rPr>
          <w:rFonts w:eastAsia="Calibri" w:cs="Calibri Light"/>
        </w:rPr>
        <w:t>zwraca Wnioskodawcy Wniosek</w:t>
      </w:r>
      <w:r w:rsidRPr="00C9470A">
        <w:rPr>
          <w:rFonts w:eastAsia="Calibri" w:cs="Calibri Light"/>
        </w:rPr>
        <w:t xml:space="preserve"> ze względu na przekroczenie terminu.</w:t>
      </w:r>
    </w:p>
    <w:p w14:paraId="42529035" w14:textId="3ACF5CE8" w:rsidR="00113AB7" w:rsidRDefault="00BC697E" w:rsidP="003F7FC0">
      <w:pPr>
        <w:numPr>
          <w:ilvl w:val="0"/>
          <w:numId w:val="21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Wnioskodawca może przed upływem termi</w:t>
      </w:r>
      <w:r w:rsidR="00425351" w:rsidRPr="00C9470A">
        <w:rPr>
          <w:rFonts w:eastAsia="Calibri" w:cs="Calibri Light"/>
        </w:rPr>
        <w:t xml:space="preserve">nu określonego w ust. </w:t>
      </w:r>
      <w:r w:rsidR="008C529A" w:rsidRPr="00C9470A">
        <w:rPr>
          <w:rFonts w:eastAsia="Calibri" w:cs="Calibri Light"/>
        </w:rPr>
        <w:fldChar w:fldCharType="begin"/>
      </w:r>
      <w:r w:rsidR="008C529A" w:rsidRPr="00C9470A">
        <w:rPr>
          <w:rFonts w:eastAsia="Calibri" w:cs="Calibri Light"/>
        </w:rPr>
        <w:instrText xml:space="preserve"> REF _Ref509210097 \r \h </w:instrText>
      </w:r>
      <w:r w:rsidR="0040046F" w:rsidRPr="00C9470A">
        <w:rPr>
          <w:rFonts w:eastAsia="Calibri" w:cs="Calibri Light"/>
        </w:rPr>
        <w:instrText xml:space="preserve"> \* MERGEFORMAT </w:instrText>
      </w:r>
      <w:r w:rsidR="008C529A" w:rsidRPr="00C9470A">
        <w:rPr>
          <w:rFonts w:eastAsia="Calibri" w:cs="Calibri Light"/>
        </w:rPr>
      </w:r>
      <w:r w:rsidR="008C529A" w:rsidRPr="00C9470A">
        <w:rPr>
          <w:rFonts w:eastAsia="Calibri" w:cs="Calibri Light"/>
        </w:rPr>
        <w:fldChar w:fldCharType="separate"/>
      </w:r>
      <w:r w:rsidR="003F7FC0">
        <w:rPr>
          <w:rFonts w:eastAsia="Calibri" w:cs="Calibri Light"/>
        </w:rPr>
        <w:t>2</w:t>
      </w:r>
      <w:r w:rsidR="008C529A" w:rsidRPr="00C9470A">
        <w:rPr>
          <w:rFonts w:eastAsia="Calibri" w:cs="Calibri Light"/>
        </w:rPr>
        <w:fldChar w:fldCharType="end"/>
      </w:r>
      <w:r w:rsidRPr="00C9470A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9470A">
        <w:rPr>
          <w:rFonts w:eastAsia="Calibri" w:cs="Calibri Light"/>
        </w:rPr>
        <w:t xml:space="preserve"> elektronicznie lub</w:t>
      </w:r>
      <w:r w:rsidRPr="00C9470A">
        <w:rPr>
          <w:rFonts w:eastAsia="Calibri" w:cs="Calibri Light"/>
        </w:rPr>
        <w:t xml:space="preserve"> pisemnie, w sposób przyjęty dla składania Wniosków. </w:t>
      </w:r>
      <w:r w:rsidR="000F6CEC" w:rsidRPr="00C9470A">
        <w:rPr>
          <w:rFonts w:eastAsia="Calibri" w:cs="Calibri Light"/>
        </w:rPr>
        <w:t xml:space="preserve">Dokument informujący </w:t>
      </w:r>
      <w:r w:rsidRPr="00C9470A">
        <w:rPr>
          <w:rFonts w:eastAsia="Calibri" w:cs="Calibri Light"/>
        </w:rPr>
        <w:t xml:space="preserve">o zmianie lub wycofaniu Wniosku należy złożyć (przed upływem terminu składania Wniosków) oznaczając je dodatkowo informacją: „ZMIANA WNIOSKU” lub „WYCOFANIE WNIOSKU”. Do </w:t>
      </w:r>
      <w:r w:rsidR="000F6CEC" w:rsidRPr="00C9470A">
        <w:rPr>
          <w:rFonts w:eastAsia="Calibri" w:cs="Calibri Light"/>
        </w:rPr>
        <w:t xml:space="preserve">dokumentu </w:t>
      </w:r>
      <w:r w:rsidRPr="00C9470A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C9470A" w:rsidRDefault="00425351" w:rsidP="003F7FC0">
      <w:pPr>
        <w:pStyle w:val="Nagwek2"/>
      </w:pPr>
      <w:r w:rsidRPr="00C9470A">
        <w:t>Otwarcie Wniosków</w:t>
      </w:r>
    </w:p>
    <w:p w14:paraId="75D83827" w14:textId="70F9C704" w:rsidR="00425351" w:rsidRPr="00C9470A" w:rsidRDefault="00425351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C9470A">
        <w:rPr>
          <w:rFonts w:eastAsia="Calibri" w:cs="Calibri Light"/>
        </w:rPr>
        <w:t>w dniu określonym w Harmonogramie</w:t>
      </w:r>
      <w:r w:rsidR="000F6CEC" w:rsidRPr="00C9470A">
        <w:rPr>
          <w:rFonts w:eastAsia="Calibri" w:cs="Calibri Light"/>
        </w:rPr>
        <w:t xml:space="preserve">, </w:t>
      </w:r>
      <w:r w:rsidRPr="00C9470A">
        <w:t xml:space="preserve">o godzinie </w:t>
      </w:r>
      <w:r w:rsidR="79EAE716" w:rsidRPr="00C9470A">
        <w:rPr>
          <w:rFonts w:eastAsia="Calibri" w:cs="Calibri Light"/>
        </w:rPr>
        <w:t xml:space="preserve">14.00 </w:t>
      </w:r>
      <w:r w:rsidR="00C16D85" w:rsidRPr="00C9470A">
        <w:rPr>
          <w:rFonts w:eastAsia="Calibri" w:cs="Calibri Light"/>
        </w:rPr>
        <w:t>w siedzibie Centrum</w:t>
      </w:r>
      <w:r w:rsidR="003D387A" w:rsidRPr="00C9470A">
        <w:rPr>
          <w:rFonts w:eastAsia="Calibri" w:cs="Calibri Light"/>
        </w:rPr>
        <w:t>.</w:t>
      </w:r>
      <w:r w:rsidR="00612CB9" w:rsidRPr="00C9470A">
        <w:rPr>
          <w:rFonts w:eastAsia="Calibri" w:cs="Calibri Light"/>
        </w:rPr>
        <w:t xml:space="preserve"> </w:t>
      </w:r>
    </w:p>
    <w:p w14:paraId="02EF2309" w14:textId="77777777" w:rsidR="00425351" w:rsidRPr="00C9470A" w:rsidRDefault="00425351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>Otwarcie Wniosków nastąpi w obecności co najmniej dwóch pracowników</w:t>
      </w:r>
      <w:r w:rsidR="00C209FD" w:rsidRPr="00C9470A">
        <w:rPr>
          <w:rFonts w:eastAsia="Calibri" w:cs="Calibri Light"/>
        </w:rPr>
        <w:t xml:space="preserve"> lub współpracowników</w:t>
      </w:r>
      <w:r w:rsidRPr="00C9470A">
        <w:rPr>
          <w:rFonts w:eastAsia="Calibri" w:cs="Calibri Light"/>
        </w:rPr>
        <w:t xml:space="preserve"> </w:t>
      </w:r>
      <w:r w:rsidR="00D2234B" w:rsidRPr="00C9470A">
        <w:rPr>
          <w:rFonts w:eastAsia="Calibri" w:cs="Calibri Light"/>
        </w:rPr>
        <w:t>NCBR</w:t>
      </w:r>
      <w:r w:rsidRPr="00C9470A">
        <w:rPr>
          <w:rFonts w:eastAsia="Calibri" w:cs="Calibri Light"/>
        </w:rPr>
        <w:t>. W</w:t>
      </w:r>
      <w:r w:rsidR="00D2234B" w:rsidRPr="00C9470A">
        <w:rPr>
          <w:rFonts w:eastAsia="Calibri" w:cs="Calibri Light"/>
        </w:rPr>
        <w:t> </w:t>
      </w:r>
      <w:r w:rsidRPr="00C9470A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9470A">
        <w:rPr>
          <w:rFonts w:eastAsia="Calibri" w:cs="Calibri Light"/>
        </w:rPr>
        <w:t xml:space="preserve">– </w:t>
      </w:r>
      <w:r w:rsidRPr="00C9470A">
        <w:rPr>
          <w:rFonts w:eastAsia="Calibri" w:cs="Calibri Light"/>
        </w:rPr>
        <w:t>nazw</w:t>
      </w:r>
      <w:r w:rsidR="0005369C" w:rsidRPr="00C9470A">
        <w:rPr>
          <w:rFonts w:eastAsia="Calibri" w:cs="Calibri Light"/>
        </w:rPr>
        <w:t>y podmiotów</w:t>
      </w:r>
      <w:r w:rsidR="00DD4EF4" w:rsidRPr="00C9470A">
        <w:rPr>
          <w:rFonts w:eastAsia="Calibri" w:cs="Calibri Light"/>
        </w:rPr>
        <w:t xml:space="preserve"> </w:t>
      </w:r>
      <w:r w:rsidR="00FE1E55" w:rsidRPr="00C9470A">
        <w:rPr>
          <w:rFonts w:eastAsia="Calibri" w:cs="Calibri Light"/>
        </w:rPr>
        <w:t xml:space="preserve">i </w:t>
      </w:r>
      <w:r w:rsidRPr="00C9470A">
        <w:rPr>
          <w:rFonts w:eastAsia="Calibri" w:cs="Calibri Light"/>
        </w:rPr>
        <w:t>adresy ich siedzib.</w:t>
      </w:r>
    </w:p>
    <w:p w14:paraId="2B1FD548" w14:textId="3954D838" w:rsidR="00BC697E" w:rsidRPr="00C9470A" w:rsidRDefault="00425351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r w:rsidRPr="00C9470A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9470A">
        <w:rPr>
          <w:rFonts w:eastAsia="Calibri" w:cs="Calibri Light"/>
        </w:rPr>
        <w:t>S</w:t>
      </w:r>
      <w:r w:rsidRPr="00C9470A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9470A" w:rsidRDefault="004F7E3A" w:rsidP="003F7FC0">
      <w:pPr>
        <w:numPr>
          <w:ilvl w:val="0"/>
          <w:numId w:val="22"/>
        </w:numPr>
        <w:spacing w:after="0"/>
        <w:ind w:left="567" w:hanging="425"/>
        <w:jc w:val="both"/>
        <w:rPr>
          <w:rFonts w:eastAsia="Calibri" w:cs="Calibri Light"/>
        </w:rPr>
      </w:pPr>
      <w:bookmarkStart w:id="143" w:name="_Hlk53784697"/>
      <w:r w:rsidRPr="00C9470A">
        <w:rPr>
          <w:rFonts w:eastAsia="Calibri" w:cs="Calibri Light"/>
        </w:rPr>
        <w:t xml:space="preserve">Jeżeli w momencie otwarcia Wniosków obowiązujące przepisy </w:t>
      </w:r>
      <w:r w:rsidR="001B1B1B" w:rsidRPr="00C9470A">
        <w:rPr>
          <w:rFonts w:eastAsia="Calibri" w:cs="Calibri Light"/>
        </w:rPr>
        <w:t xml:space="preserve">lub stan epidemiczny </w:t>
      </w:r>
      <w:r w:rsidRPr="00C9470A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>
        <w:rPr>
          <w:rFonts w:eastAsia="Calibri" w:cs="Calibri Light"/>
        </w:rPr>
        <w:t xml:space="preserve"> lub okoliczności</w:t>
      </w:r>
      <w:r w:rsidRPr="00C9470A">
        <w:rPr>
          <w:rFonts w:eastAsia="Calibri" w:cs="Calibri Light"/>
        </w:rPr>
        <w:t>, stosując postanowienia pkt 4.4. odpowiednio.</w:t>
      </w:r>
    </w:p>
    <w:p w14:paraId="03CC8B6E" w14:textId="77777777" w:rsidR="001A1939" w:rsidRPr="00C9470A" w:rsidRDefault="001A1939" w:rsidP="003F7FC0">
      <w:pPr>
        <w:pStyle w:val="Nagwek1"/>
        <w:spacing w:line="259" w:lineRule="auto"/>
      </w:pPr>
      <w:bookmarkStart w:id="144" w:name="_Toc494180699"/>
      <w:bookmarkStart w:id="145" w:name="_Ref495485168"/>
      <w:bookmarkStart w:id="146" w:name="_Toc496261339"/>
      <w:bookmarkStart w:id="147" w:name="_Toc503863047"/>
      <w:bookmarkStart w:id="148" w:name="_Ref509201481"/>
      <w:bookmarkStart w:id="149" w:name="_Ref509207043"/>
      <w:bookmarkStart w:id="150" w:name="_Toc53762102"/>
      <w:bookmarkStart w:id="151" w:name="_Toc72700660"/>
      <w:bookmarkEnd w:id="143"/>
      <w:r w:rsidRPr="00C9470A">
        <w:t>Komunikacja Centrum z Wnioskodawcami/Wykonawcami, doręczenia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14:paraId="590D9E7A" w14:textId="1BEA072D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bookmarkStart w:id="152" w:name="_Ref495485169"/>
      <w:r w:rsidRPr="39A7861B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>
        <w:rPr>
          <w:rFonts w:cstheme="majorBidi"/>
        </w:rPr>
        <w:t xml:space="preserve">formy elektronicznej lub ewentualnie </w:t>
      </w:r>
      <w:r w:rsidRPr="39A7861B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53" w:name="_Ref495485171"/>
      <w:bookmarkEnd w:id="152"/>
    </w:p>
    <w:p w14:paraId="7A858BE7" w14:textId="2F04BB08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</w:pPr>
      <w:r w:rsidRPr="00C9470A">
        <w:t xml:space="preserve">Jeżeli Umowa lub Regulamin nie zastrzegają dla dokonania czynności </w:t>
      </w:r>
      <w:r w:rsidR="009F62FE" w:rsidRPr="00C9470A">
        <w:t xml:space="preserve">określonej </w:t>
      </w:r>
      <w:r w:rsidRPr="00C9470A">
        <w:t>formy pod rygorem nieważności, Strony dopuszczają możliwość komunikowania się:</w:t>
      </w:r>
    </w:p>
    <w:p w14:paraId="70551819" w14:textId="3B2DB1E2" w:rsidR="001A1939" w:rsidRPr="00C9470A" w:rsidRDefault="001A1939" w:rsidP="003F7FC0">
      <w:pPr>
        <w:pStyle w:val="Akapitzlist"/>
        <w:numPr>
          <w:ilvl w:val="1"/>
          <w:numId w:val="10"/>
        </w:numPr>
        <w:spacing w:after="0"/>
        <w:ind w:left="851"/>
        <w:jc w:val="both"/>
      </w:pPr>
      <w:r w:rsidRPr="00C9470A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9470A">
        <w:rPr>
          <w:rFonts w:eastAsia="Times New Roman" w:cs="Times New Roman"/>
          <w:lang w:eastAsia="pl-PL"/>
        </w:rPr>
        <w:t>odbioru</w:t>
      </w:r>
      <w:r w:rsidR="009F62FE" w:rsidRPr="00C9470A">
        <w:rPr>
          <w:rFonts w:eastAsia="Times New Roman" w:cs="Times New Roman"/>
          <w:lang w:eastAsia="pl-PL"/>
        </w:rPr>
        <w:t xml:space="preserve"> lub</w:t>
      </w:r>
    </w:p>
    <w:p w14:paraId="0B8A689A" w14:textId="6DA7E537" w:rsidR="001A1939" w:rsidRPr="00C9470A" w:rsidRDefault="001A1939" w:rsidP="003F7FC0">
      <w:pPr>
        <w:pStyle w:val="Akapitzlist"/>
        <w:numPr>
          <w:ilvl w:val="1"/>
          <w:numId w:val="10"/>
        </w:numPr>
        <w:spacing w:after="0"/>
        <w:ind w:left="851"/>
        <w:jc w:val="both"/>
      </w:pPr>
      <w:r w:rsidRPr="00C9470A">
        <w:rPr>
          <w:rFonts w:ascii="Calibri" w:hAnsi="Calibri" w:cs="Calibri"/>
        </w:rPr>
        <w:t xml:space="preserve">w formie elektronicznej – za pomocą wiadomości e-mail wskazany w </w:t>
      </w:r>
      <w:r w:rsidR="007E75F1" w:rsidRPr="00C9470A">
        <w:rPr>
          <w:rFonts w:ascii="Calibri" w:hAnsi="Calibri" w:cs="Calibri"/>
        </w:rPr>
        <w:t>R</w:t>
      </w:r>
      <w:r w:rsidRPr="00C9470A">
        <w:rPr>
          <w:rFonts w:ascii="Calibri" w:hAnsi="Calibri" w:cs="Calibri"/>
        </w:rPr>
        <w:t xml:space="preserve">ozdziale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_Ref52630162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F7FC0">
        <w:rPr>
          <w:rFonts w:ascii="Calibri" w:hAnsi="Calibri" w:cs="Calibri"/>
        </w:rPr>
        <w:t>IV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pkt </w:t>
      </w:r>
      <w:r w:rsidR="00BA5F85" w:rsidRPr="00C9470A">
        <w:rPr>
          <w:rFonts w:ascii="Calibri" w:hAnsi="Calibri" w:cs="Calibri"/>
        </w:rPr>
        <w:fldChar w:fldCharType="begin"/>
      </w:r>
      <w:r w:rsidR="00BA5F85" w:rsidRPr="00C9470A">
        <w:rPr>
          <w:rFonts w:ascii="Calibri" w:hAnsi="Calibri" w:cs="Calibri"/>
        </w:rPr>
        <w:instrText xml:space="preserve"> REF _Ref52633966 \n \h </w:instrText>
      </w:r>
      <w:r w:rsidR="004E2D42" w:rsidRPr="00C9470A">
        <w:rPr>
          <w:rFonts w:ascii="Calibri" w:hAnsi="Calibri" w:cs="Calibri"/>
        </w:rPr>
        <w:instrText xml:space="preserve"> \* MERGEFORMAT </w:instrText>
      </w:r>
      <w:r w:rsidR="00BA5F85" w:rsidRPr="00C9470A">
        <w:rPr>
          <w:rFonts w:ascii="Calibri" w:hAnsi="Calibri" w:cs="Calibri"/>
        </w:rPr>
      </w:r>
      <w:r w:rsidR="00BA5F85" w:rsidRPr="00C9470A">
        <w:rPr>
          <w:rFonts w:ascii="Calibri" w:hAnsi="Calibri" w:cs="Calibri"/>
        </w:rPr>
        <w:fldChar w:fldCharType="separate"/>
      </w:r>
      <w:r w:rsidR="003F7FC0">
        <w:rPr>
          <w:rFonts w:ascii="Calibri" w:hAnsi="Calibri" w:cs="Calibri"/>
        </w:rPr>
        <w:t>4.1</w:t>
      </w:r>
      <w:r w:rsidR="00BA5F85" w:rsidRPr="00C9470A">
        <w:rPr>
          <w:rFonts w:ascii="Calibri" w:hAnsi="Calibri" w:cs="Calibri"/>
        </w:rPr>
        <w:fldChar w:fldCharType="end"/>
      </w:r>
      <w:r w:rsidR="00BA5F85" w:rsidRPr="00C9470A">
        <w:rPr>
          <w:rFonts w:ascii="Calibri" w:hAnsi="Calibri" w:cs="Calibri"/>
        </w:rPr>
        <w:t xml:space="preserve"> ust. </w:t>
      </w:r>
      <w:r w:rsidR="008B32AF" w:rsidRPr="00C9470A">
        <w:rPr>
          <w:rFonts w:ascii="Calibri" w:hAnsi="Calibri" w:cs="Calibri"/>
        </w:rPr>
        <w:t>2</w:t>
      </w:r>
      <w:r w:rsidRPr="00C9470A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9470A">
        <w:rPr>
          <w:rFonts w:ascii="Calibri" w:hAnsi="Calibri" w:cs="Calibri"/>
        </w:rPr>
        <w:t>odręcznym</w:t>
      </w:r>
      <w:r w:rsidRPr="00C9470A">
        <w:rPr>
          <w:rFonts w:ascii="Calibri" w:hAnsi="Calibri" w:cs="Calibri"/>
        </w:rPr>
        <w:t xml:space="preserve"> i zeskanowane. </w:t>
      </w:r>
    </w:p>
    <w:p w14:paraId="57DB969D" w14:textId="77777777" w:rsidR="001A1939" w:rsidRPr="00C9470A" w:rsidRDefault="001A1939" w:rsidP="003F7FC0">
      <w:pPr>
        <w:pStyle w:val="Akapitzlist"/>
        <w:spacing w:after="0"/>
        <w:ind w:left="426"/>
        <w:jc w:val="both"/>
        <w:rPr>
          <w:rFonts w:cstheme="majorHAnsi"/>
        </w:rPr>
      </w:pPr>
      <w:r w:rsidRPr="00C9470A">
        <w:rPr>
          <w:rFonts w:cstheme="majorHAnsi"/>
        </w:rPr>
        <w:t>Adres siedziby i adresy e-mail do kontaktu w przypadku Wnioskodawców i Wykonawców wskazano odpowiednio we Wniosku i Umowie.</w:t>
      </w:r>
      <w:bookmarkEnd w:id="153"/>
    </w:p>
    <w:p w14:paraId="5BD97F70" w14:textId="205CFA45" w:rsidR="00544F54" w:rsidRDefault="00544F54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r>
        <w:t>NCBR zwraca się do Wnioskodawcy o dokonanie uzupełnień, poprawień i wyjaśnień w formie elektronicznej</w:t>
      </w:r>
      <w:r w:rsidR="00954DB7">
        <w:t xml:space="preserve"> lub w formie pisemnej, jeśli osoby działające w imieniu Wykonawcy nie dysponują kwalifikowanym podpisem elektronicznym</w:t>
      </w:r>
      <w:r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>
        <w:t>.</w:t>
      </w:r>
    </w:p>
    <w:p w14:paraId="1E2DE77E" w14:textId="0D539DCD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C9470A" w:rsidRDefault="00BC0F5C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bookmarkStart w:id="154" w:name="_Hlk53784712"/>
      <w:r w:rsidRPr="23D532F9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54"/>
    <w:p w14:paraId="62169A2C" w14:textId="7C37960D" w:rsidR="001A1939" w:rsidRPr="00C9470A" w:rsidRDefault="001A1939" w:rsidP="003F7FC0">
      <w:pPr>
        <w:pStyle w:val="Akapitzlist"/>
        <w:numPr>
          <w:ilvl w:val="0"/>
          <w:numId w:val="10"/>
        </w:numPr>
        <w:spacing w:after="0"/>
        <w:ind w:left="426" w:hanging="426"/>
        <w:jc w:val="both"/>
        <w:rPr>
          <w:rFonts w:cstheme="majorBidi"/>
        </w:rPr>
      </w:pPr>
      <w:r w:rsidRPr="23D532F9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C9470A" w:rsidRDefault="001A1939" w:rsidP="003F7FC0">
      <w:pPr>
        <w:pStyle w:val="Nagwek1"/>
        <w:spacing w:line="259" w:lineRule="auto"/>
      </w:pPr>
      <w:bookmarkStart w:id="155" w:name="_Ref52633642"/>
      <w:bookmarkStart w:id="156" w:name="_Toc53762103"/>
      <w:bookmarkStart w:id="157" w:name="_Toc72700661"/>
      <w:r w:rsidRPr="00C9470A">
        <w:t>Ocena Wniosków</w:t>
      </w:r>
      <w:r w:rsidR="00F15BEA" w:rsidRPr="00C9470A">
        <w:t xml:space="preserve"> i Lista Rankingowa</w:t>
      </w:r>
      <w:bookmarkEnd w:id="155"/>
      <w:bookmarkEnd w:id="156"/>
      <w:bookmarkEnd w:id="157"/>
    </w:p>
    <w:p w14:paraId="061F9720" w14:textId="4F2B00EB" w:rsidR="00525C19" w:rsidRPr="00C9470A" w:rsidRDefault="00CC7E1B" w:rsidP="003F7FC0">
      <w:pPr>
        <w:pStyle w:val="Nagwek2"/>
        <w:spacing w:line="259" w:lineRule="auto"/>
      </w:pPr>
      <w:bookmarkStart w:id="158" w:name="_Toc54726762"/>
      <w:bookmarkStart w:id="159" w:name="_Toc54726763"/>
      <w:bookmarkStart w:id="160" w:name="_Toc54726764"/>
      <w:bookmarkStart w:id="161" w:name="_Toc72700662"/>
      <w:bookmarkStart w:id="162" w:name="_Ref509216013"/>
      <w:bookmarkStart w:id="163" w:name="_Ref53669403"/>
      <w:bookmarkStart w:id="164" w:name="_Ref52633645"/>
      <w:bookmarkStart w:id="165" w:name="_Ref52646015"/>
      <w:bookmarkStart w:id="166" w:name="_Ref52646363"/>
      <w:bookmarkEnd w:id="158"/>
      <w:bookmarkEnd w:id="159"/>
      <w:bookmarkEnd w:id="160"/>
      <w:r w:rsidRPr="00C9470A">
        <w:t>Postanowienia ogólne</w:t>
      </w:r>
      <w:bookmarkEnd w:id="161"/>
    </w:p>
    <w:p w14:paraId="10CF08B7" w14:textId="51321E92" w:rsidR="00525C19" w:rsidRPr="00C9470A" w:rsidRDefault="00525C19" w:rsidP="003F7FC0">
      <w:pPr>
        <w:pStyle w:val="Akapitzlist"/>
        <w:numPr>
          <w:ilvl w:val="0"/>
          <w:numId w:val="9"/>
        </w:numPr>
        <w:spacing w:after="0"/>
        <w:ind w:left="567" w:hanging="425"/>
        <w:jc w:val="both"/>
      </w:pPr>
      <w:r w:rsidRPr="00C9470A">
        <w:t xml:space="preserve">NCBR prowadzi ocenę Wniosków zgodnie z zasadami określonymi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 Regulaminu oraz w </w:t>
      </w:r>
      <w:r w:rsidR="00A65A55" w:rsidRPr="00C9470A">
        <w:t>Załączni</w:t>
      </w:r>
      <w:r w:rsidRPr="00C9470A">
        <w:t>ku nr 5 do Regulaminu.</w:t>
      </w:r>
    </w:p>
    <w:p w14:paraId="1E3E476D" w14:textId="2A6A71A5" w:rsidR="00525C19" w:rsidRPr="00C9470A" w:rsidRDefault="00525C19" w:rsidP="003F7FC0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eastAsiaTheme="minorEastAsia"/>
        </w:rPr>
      </w:pPr>
      <w:r w:rsidRPr="00C9470A">
        <w:t xml:space="preserve">NCBR prowadzi ocenę wskazaną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 we wskazanej w Regulaminie kolejności. </w:t>
      </w:r>
      <w:r w:rsidR="74A3C2B8" w:rsidRPr="00C9470A">
        <w:t>NCBR</w:t>
      </w:r>
      <w:r w:rsidRPr="00C9470A">
        <w:t xml:space="preserve"> może podjąć decyzję o zmianie kolejności oceny </w:t>
      </w:r>
      <w:r w:rsidR="00F679A8" w:rsidRPr="00C9470A">
        <w:t xml:space="preserve">(w tym zacząć od oceny merytorycznej Wniosku) </w:t>
      </w:r>
      <w:r w:rsidRPr="00C9470A">
        <w:t xml:space="preserve">lub </w:t>
      </w:r>
      <w:r w:rsidR="00F679A8" w:rsidRPr="00C9470A">
        <w:t xml:space="preserve">o </w:t>
      </w:r>
      <w:r w:rsidRPr="00C9470A">
        <w:t xml:space="preserve">prowadzeniu oceny Wniosku równolegle przez pryzmat ocen wskazanych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>.</w:t>
      </w:r>
      <w:r w:rsidR="00AB0321" w:rsidRPr="00C9470A">
        <w:t xml:space="preserve"> O ile Wniosek nie podlega odrzuceniu, każdy Wniosek musi być zbadany w pełnym zakresie określonym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AB0321"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="00AB0321" w:rsidRPr="00C9470A">
        <w:t>.</w:t>
      </w:r>
    </w:p>
    <w:p w14:paraId="5905C21C" w14:textId="3ADA0A67" w:rsidR="001B1B1B" w:rsidRPr="00C9470A" w:rsidRDefault="63A7295B" w:rsidP="003F7FC0">
      <w:pPr>
        <w:pStyle w:val="Akapitzlist"/>
        <w:numPr>
          <w:ilvl w:val="0"/>
          <w:numId w:val="9"/>
        </w:numPr>
        <w:spacing w:after="0"/>
        <w:ind w:left="567" w:hanging="425"/>
        <w:jc w:val="both"/>
        <w:rPr>
          <w:rFonts w:eastAsiaTheme="minorEastAsia"/>
        </w:rPr>
      </w:pPr>
      <w:r w:rsidRPr="00C9470A">
        <w:t>NCBR</w:t>
      </w:r>
      <w:r w:rsidR="00E37A13" w:rsidRPr="00C9470A">
        <w:t xml:space="preserve"> może zdecydować, że j</w:t>
      </w:r>
      <w:r w:rsidR="00525C19" w:rsidRPr="00C9470A">
        <w:t xml:space="preserve">eśli w wyniku oceny formalnej albo oceny wskazanej w pkt </w:t>
      </w:r>
      <w:r w:rsidR="00E37A13" w:rsidRPr="00C9470A">
        <w:fldChar w:fldCharType="begin"/>
      </w:r>
      <w:r w:rsidR="00E37A13" w:rsidRPr="00C9470A">
        <w:instrText xml:space="preserve"> REF _Ref54726951 \r \h </w:instrText>
      </w:r>
      <w:r w:rsidR="004E2D42" w:rsidRPr="00C9470A">
        <w:instrText xml:space="preserve"> \* MERGEFORMAT </w:instrText>
      </w:r>
      <w:r w:rsidR="00E37A13" w:rsidRPr="00C9470A">
        <w:fldChar w:fldCharType="separate"/>
      </w:r>
      <w:r w:rsidR="003F7FC0">
        <w:t>6.3</w:t>
      </w:r>
      <w:r w:rsidR="00E37A13" w:rsidRPr="00C9470A">
        <w:fldChar w:fldCharType="end"/>
      </w:r>
      <w:r w:rsidR="00525C19" w:rsidRPr="00C9470A">
        <w:t xml:space="preserve"> zostanie ustalone, że Wniosek podlega odrzuceniu, </w:t>
      </w:r>
      <w:r w:rsidR="00E37A13" w:rsidRPr="00C9470A">
        <w:t>to</w:t>
      </w:r>
      <w:r w:rsidR="001B1B1B" w:rsidRPr="00C9470A">
        <w:t xml:space="preserve"> wedle wyboru </w:t>
      </w:r>
      <w:r w:rsidR="46E18C2C" w:rsidRPr="00C9470A">
        <w:t>NCBR</w:t>
      </w:r>
      <w:r w:rsidR="001B1B1B" w:rsidRPr="00C9470A">
        <w:t>:</w:t>
      </w:r>
    </w:p>
    <w:p w14:paraId="22D40BA2" w14:textId="42B0DD9B" w:rsidR="001B1B1B" w:rsidRPr="00C9470A" w:rsidRDefault="00525C19" w:rsidP="003F7FC0">
      <w:pPr>
        <w:pStyle w:val="Akapitzlist"/>
        <w:numPr>
          <w:ilvl w:val="1"/>
          <w:numId w:val="9"/>
        </w:numPr>
        <w:spacing w:after="0"/>
        <w:ind w:left="993"/>
        <w:jc w:val="both"/>
      </w:pPr>
      <w:r w:rsidRPr="00C9470A">
        <w:t>nie poddaje się go</w:t>
      </w:r>
      <w:r w:rsidR="00F679A8" w:rsidRPr="00C9470A">
        <w:t xml:space="preserve"> lub wstrzymuje się</w:t>
      </w:r>
      <w:r w:rsidRPr="00C9470A">
        <w:t xml:space="preserve"> dalsz</w:t>
      </w:r>
      <w:r w:rsidR="00F679A8" w:rsidRPr="00C9470A">
        <w:t>ą</w:t>
      </w:r>
      <w:r w:rsidRPr="00C9470A">
        <w:t xml:space="preserve"> ocen</w:t>
      </w:r>
      <w:r w:rsidR="00F679A8" w:rsidRPr="00C9470A">
        <w:t>ę</w:t>
      </w:r>
      <w:r w:rsidRPr="00C9470A">
        <w:t xml:space="preserve"> przez pryzmat pozostałych </w:t>
      </w:r>
      <w:r w:rsidR="60EB144D" w:rsidRPr="00C9470A">
        <w:t>K</w:t>
      </w:r>
      <w:r w:rsidRPr="00C9470A">
        <w:t>ryteriów</w:t>
      </w:r>
      <w:r w:rsidR="001B1B1B" w:rsidRPr="00C9470A">
        <w:t>,</w:t>
      </w:r>
    </w:p>
    <w:p w14:paraId="0F694AB6" w14:textId="3CEF14E3" w:rsidR="00525C19" w:rsidRDefault="001B1B1B" w:rsidP="003F7FC0">
      <w:pPr>
        <w:pStyle w:val="Akapitzlist"/>
        <w:numPr>
          <w:ilvl w:val="1"/>
          <w:numId w:val="9"/>
        </w:numPr>
        <w:spacing w:after="0"/>
        <w:ind w:left="993"/>
        <w:jc w:val="both"/>
      </w:pPr>
      <w:r w:rsidRPr="00C9470A">
        <w:t>poddaje się go dalszej ocenie</w:t>
      </w:r>
      <w:r w:rsidR="00525C19" w:rsidRPr="00C9470A">
        <w:t>.</w:t>
      </w:r>
    </w:p>
    <w:p w14:paraId="3B012E4B" w14:textId="74B16232" w:rsidR="00134AD4" w:rsidRPr="00C9470A" w:rsidRDefault="003A57D3" w:rsidP="003F7FC0">
      <w:pPr>
        <w:pStyle w:val="Akapitzlist"/>
        <w:numPr>
          <w:ilvl w:val="0"/>
          <w:numId w:val="9"/>
        </w:numPr>
        <w:spacing w:after="0"/>
        <w:jc w:val="both"/>
      </w:pPr>
      <w:r>
        <w:t>W przypadku dopuszczonego Regulaminem (Rozdział II Regulaminu) złożenia przez jeden podmiot więcej niż jednego Wniosku, ocena każdego takiego Wniosku jest dokonywana i uwzględniana w Liście Rankingowej niezależnie od pozostałych Wniosków.</w:t>
      </w:r>
    </w:p>
    <w:p w14:paraId="38272242" w14:textId="400F22DD" w:rsidR="0004269C" w:rsidRPr="00C9470A" w:rsidRDefault="00CE126E" w:rsidP="003F7FC0">
      <w:pPr>
        <w:pStyle w:val="Nagwek2"/>
        <w:spacing w:line="259" w:lineRule="auto"/>
      </w:pPr>
      <w:bookmarkStart w:id="167" w:name="_Ref54726722"/>
      <w:bookmarkStart w:id="168" w:name="_Toc53762104"/>
      <w:bookmarkStart w:id="169" w:name="_Toc72700663"/>
      <w:r w:rsidRPr="00C9470A">
        <w:t>Ocena formalna</w:t>
      </w:r>
      <w:r w:rsidR="000D2A59" w:rsidRPr="00C9470A">
        <w:t xml:space="preserve"> Wniosków</w:t>
      </w:r>
      <w:r w:rsidR="00A130F3" w:rsidRPr="00C9470A">
        <w:t xml:space="preserve"> </w:t>
      </w:r>
      <w:r w:rsidR="66DE5E7A" w:rsidRPr="00C9470A">
        <w:t>i zasady ogólne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14:paraId="505A0E39" w14:textId="5DEBB617" w:rsidR="00B41024" w:rsidRPr="00C9470A" w:rsidRDefault="0004269C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Kwalifikacja do uczestnictwa w </w:t>
      </w:r>
      <w:r w:rsidR="008E703A" w:rsidRPr="00C9470A">
        <w:rPr>
          <w:rFonts w:cstheme="majorBidi"/>
        </w:rPr>
        <w:t xml:space="preserve">Postępowaniu </w:t>
      </w:r>
      <w:r w:rsidRPr="00C9470A">
        <w:rPr>
          <w:rFonts w:cstheme="majorBidi"/>
        </w:rPr>
        <w:t xml:space="preserve">polegać będzie na weryfikacji i ocenie Wniosków pod względem </w:t>
      </w:r>
      <w:r w:rsidR="2A67D1F3" w:rsidRPr="00C9470A">
        <w:rPr>
          <w:rFonts w:cstheme="majorBidi"/>
        </w:rPr>
        <w:t xml:space="preserve">spełniania </w:t>
      </w:r>
      <w:r w:rsidR="005CF5CF" w:rsidRPr="00C9470A">
        <w:rPr>
          <w:rFonts w:cstheme="majorBidi"/>
        </w:rPr>
        <w:t>Wymagań</w:t>
      </w:r>
      <w:r w:rsidR="00900982" w:rsidRPr="00C9470A">
        <w:rPr>
          <w:rFonts w:cstheme="majorBidi"/>
        </w:rPr>
        <w:t xml:space="preserve"> Formalnych</w:t>
      </w:r>
      <w:r w:rsidRPr="00C9470A">
        <w:rPr>
          <w:rFonts w:cstheme="majorBidi"/>
        </w:rPr>
        <w:t>.</w:t>
      </w:r>
      <w:r w:rsidR="00BD7586" w:rsidRPr="00C9470A">
        <w:rPr>
          <w:rFonts w:cstheme="majorBidi"/>
        </w:rPr>
        <w:t xml:space="preserve"> Ocena </w:t>
      </w:r>
      <w:r w:rsidR="00BB37CD" w:rsidRPr="00C9470A">
        <w:rPr>
          <w:rFonts w:cstheme="majorBidi"/>
        </w:rPr>
        <w:t>f</w:t>
      </w:r>
      <w:r w:rsidR="003E7E3E" w:rsidRPr="00C9470A">
        <w:rPr>
          <w:rFonts w:cstheme="majorBidi"/>
        </w:rPr>
        <w:t xml:space="preserve">ormalna Wniosków </w:t>
      </w:r>
      <w:r w:rsidR="00415F65" w:rsidRPr="00C9470A">
        <w:rPr>
          <w:rFonts w:cstheme="majorBidi"/>
        </w:rPr>
        <w:t>może być</w:t>
      </w:r>
      <w:r w:rsidR="003E7E3E" w:rsidRPr="00C9470A">
        <w:rPr>
          <w:rFonts w:cstheme="majorBidi"/>
        </w:rPr>
        <w:t xml:space="preserve"> dokonywana </w:t>
      </w:r>
      <w:r w:rsidR="004E4FAF" w:rsidRPr="00C9470A">
        <w:rPr>
          <w:rFonts w:cstheme="majorBidi"/>
        </w:rPr>
        <w:t xml:space="preserve">wedle wyboru NCBR </w:t>
      </w:r>
      <w:r w:rsidR="00415F65" w:rsidRPr="00C9470A">
        <w:rPr>
          <w:rFonts w:cstheme="majorBidi"/>
        </w:rPr>
        <w:t xml:space="preserve">zarówno przez Zespół Oceniający jak i </w:t>
      </w:r>
      <w:r w:rsidR="003E7E3E" w:rsidRPr="00C9470A">
        <w:rPr>
          <w:rFonts w:cstheme="majorBidi"/>
        </w:rPr>
        <w:t>przez pracowników</w:t>
      </w:r>
      <w:r w:rsidR="00C209FD" w:rsidRPr="00C9470A">
        <w:rPr>
          <w:rFonts w:cstheme="majorBidi"/>
        </w:rPr>
        <w:t xml:space="preserve"> i współpracowników</w:t>
      </w:r>
      <w:r w:rsidR="003E7E3E" w:rsidRPr="00C9470A">
        <w:rPr>
          <w:rFonts w:cstheme="majorBidi"/>
        </w:rPr>
        <w:t xml:space="preserve"> NCBR.</w:t>
      </w:r>
    </w:p>
    <w:p w14:paraId="26E09AF8" w14:textId="4A3E671C" w:rsidR="0004269C" w:rsidRPr="00C9470A" w:rsidRDefault="00B41024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cstheme="majorBidi"/>
        </w:rPr>
      </w:pPr>
      <w:bookmarkStart w:id="170" w:name="_Ref509216015"/>
      <w:r w:rsidRPr="00C9470A">
        <w:rPr>
          <w:rFonts w:cstheme="majorBidi"/>
        </w:rPr>
        <w:t xml:space="preserve">Weryfikacja następuje na podstawie informacji zawartych we Wniosku oraz </w:t>
      </w:r>
      <w:r w:rsidR="00753A20" w:rsidRPr="00C9470A">
        <w:rPr>
          <w:rFonts w:cstheme="majorBidi"/>
        </w:rPr>
        <w:t xml:space="preserve">w publicznie dostępnych rejestrach. </w:t>
      </w:r>
      <w:r w:rsidRPr="00C9470A">
        <w:rPr>
          <w:rFonts w:cstheme="majorBidi"/>
        </w:rPr>
        <w:t>W ramach</w:t>
      </w:r>
      <w:r w:rsidR="0004269C" w:rsidRPr="00C9470A">
        <w:rPr>
          <w:rFonts w:cstheme="majorBidi"/>
        </w:rPr>
        <w:t xml:space="preserve"> </w:t>
      </w:r>
      <w:bookmarkStart w:id="171" w:name="_Hlk57332498"/>
      <w:r w:rsidR="00F36726" w:rsidRPr="00C9470A">
        <w:rPr>
          <w:rFonts w:cstheme="majorBidi"/>
        </w:rPr>
        <w:t xml:space="preserve">oceny w zakresie Wymogów Formalnych </w:t>
      </w:r>
      <w:bookmarkEnd w:id="171"/>
      <w:r w:rsidRPr="00C9470A">
        <w:rPr>
          <w:rFonts w:cstheme="majorBidi"/>
        </w:rPr>
        <w:t>NCBR</w:t>
      </w:r>
      <w:r w:rsidR="00900982" w:rsidRPr="00C9470A">
        <w:rPr>
          <w:rFonts w:cstheme="majorBidi"/>
        </w:rPr>
        <w:t xml:space="preserve"> weryfikuje</w:t>
      </w:r>
      <w:r w:rsidR="00F36726" w:rsidRPr="00C9470A">
        <w:rPr>
          <w:rFonts w:cstheme="majorBidi"/>
        </w:rPr>
        <w:t xml:space="preserve"> czy</w:t>
      </w:r>
      <w:r w:rsidRPr="00C9470A">
        <w:rPr>
          <w:rFonts w:cstheme="majorBidi"/>
        </w:rPr>
        <w:t>:</w:t>
      </w:r>
      <w:bookmarkEnd w:id="170"/>
    </w:p>
    <w:p w14:paraId="23AB2819" w14:textId="49A4ED38" w:rsidR="00B41024" w:rsidRPr="00C9470A" w:rsidRDefault="00753A2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spełnia kryterium podmiotowe wskazane w </w:t>
      </w:r>
      <w:r w:rsidR="007E75F1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_Ref509207570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782E0977" w14:textId="26B990E2" w:rsidR="00753A20" w:rsidRPr="00C9470A" w:rsidRDefault="00753A2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Wniosek jest kompletny i spełnia </w:t>
      </w:r>
      <w:r w:rsidR="004640E0">
        <w:rPr>
          <w:rFonts w:cstheme="majorBidi"/>
        </w:rPr>
        <w:t>w</w:t>
      </w:r>
      <w:r w:rsidR="6FA4B80B" w:rsidRPr="00C9470A">
        <w:rPr>
          <w:rFonts w:cstheme="majorBidi"/>
        </w:rPr>
        <w:t>ymagania</w:t>
      </w:r>
      <w:r w:rsidRPr="00C9470A">
        <w:rPr>
          <w:rFonts w:cstheme="majorBidi"/>
        </w:rPr>
        <w:t xml:space="preserve"> wskazane w </w:t>
      </w:r>
      <w:r w:rsidR="00C366AB" w:rsidRPr="00C9470A">
        <w:rPr>
          <w:rFonts w:cstheme="majorBidi"/>
        </w:rPr>
        <w:t>R</w:t>
      </w:r>
      <w:r w:rsidRPr="00C9470A">
        <w:rPr>
          <w:rFonts w:cstheme="majorBidi"/>
        </w:rPr>
        <w:t xml:space="preserve">ozdziale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Pr="00C9470A">
        <w:rPr>
          <w:rFonts w:cstheme="majorBidi"/>
        </w:rPr>
        <w:t xml:space="preserve"> pkt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_Ref509210067 \r \h </w:instrText>
      </w:r>
      <w:r w:rsidR="0040046F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4.2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192E17E3" w14:textId="6D8DA192" w:rsidR="00753A20" w:rsidRPr="00C9470A" w:rsidRDefault="009E7EAD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</w:t>
      </w:r>
      <w:r w:rsidR="00753A20" w:rsidRPr="00C9470A">
        <w:rPr>
          <w:rFonts w:cstheme="majorBidi"/>
        </w:rPr>
        <w:t xml:space="preserve">niosek został złożony w formie i terminie wskazanych w </w:t>
      </w:r>
      <w:r w:rsidR="00C366AB" w:rsidRPr="00C9470A">
        <w:rPr>
          <w:rFonts w:cstheme="majorBidi"/>
        </w:rPr>
        <w:t>R</w:t>
      </w:r>
      <w:r w:rsidR="00753A20" w:rsidRPr="00C9470A">
        <w:rPr>
          <w:rFonts w:cstheme="majorBidi"/>
        </w:rPr>
        <w:t>ozdziale</w:t>
      </w:r>
      <w:r w:rsidR="001A1939" w:rsidRPr="00C9470A">
        <w:rPr>
          <w:rFonts w:cstheme="majorBidi"/>
        </w:rPr>
        <w:t xml:space="preserve"> </w:t>
      </w:r>
      <w:r w:rsidR="001A1939" w:rsidRPr="00C9470A">
        <w:rPr>
          <w:rFonts w:cstheme="majorBidi"/>
        </w:rPr>
        <w:fldChar w:fldCharType="begin"/>
      </w:r>
      <w:r w:rsidR="001A1939" w:rsidRPr="00C9470A">
        <w:rPr>
          <w:rFonts w:cstheme="majorBidi"/>
        </w:rPr>
        <w:instrText xml:space="preserve"> REF _Ref52630162 \n \h </w:instrText>
      </w:r>
      <w:r w:rsidR="004E2D42" w:rsidRPr="00C9470A">
        <w:rPr>
          <w:rFonts w:cstheme="majorBidi"/>
        </w:rPr>
        <w:instrText xml:space="preserve"> \* MERGEFORMAT </w:instrText>
      </w:r>
      <w:r w:rsidR="001A1939" w:rsidRPr="00C9470A">
        <w:rPr>
          <w:rFonts w:cstheme="majorBidi"/>
        </w:rPr>
      </w:r>
      <w:r w:rsidR="001A1939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1A1939" w:rsidRPr="00C9470A">
        <w:rPr>
          <w:rFonts w:cstheme="majorBidi"/>
        </w:rPr>
        <w:fldChar w:fldCharType="end"/>
      </w:r>
      <w:r w:rsidR="00753A20" w:rsidRPr="00C9470A">
        <w:rPr>
          <w:rFonts w:cstheme="majorBidi"/>
        </w:rPr>
        <w:t xml:space="preserve"> pkt </w:t>
      </w:r>
      <w:r w:rsidR="00753A20" w:rsidRPr="00C9470A">
        <w:rPr>
          <w:rFonts w:cstheme="majorBidi"/>
        </w:rPr>
        <w:fldChar w:fldCharType="begin"/>
      </w:r>
      <w:r w:rsidR="00753A20" w:rsidRPr="00C9470A">
        <w:rPr>
          <w:rFonts w:cstheme="majorBidi"/>
        </w:rPr>
        <w:instrText xml:space="preserve"> REF _Ref509206746 \r \h </w:instrText>
      </w:r>
      <w:r w:rsidR="0040046F" w:rsidRPr="00C9470A">
        <w:rPr>
          <w:rFonts w:cstheme="majorBidi"/>
        </w:rPr>
        <w:instrText xml:space="preserve"> \* MERGEFORMAT </w:instrText>
      </w:r>
      <w:r w:rsidR="00753A20" w:rsidRPr="00C9470A">
        <w:rPr>
          <w:rFonts w:cstheme="majorBidi"/>
        </w:rPr>
      </w:r>
      <w:r w:rsidR="00753A20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4.3</w:t>
      </w:r>
      <w:r w:rsidR="00753A20"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;</w:t>
      </w:r>
    </w:p>
    <w:p w14:paraId="0EB2CEC2" w14:textId="0CC31E1B" w:rsidR="00900982" w:rsidRPr="00C9470A" w:rsidRDefault="00753A2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 Wnioskodawca złożył oświadczenie o </w:t>
      </w:r>
      <w:r w:rsidR="00B22E9C" w:rsidRPr="00C9470A">
        <w:rPr>
          <w:rFonts w:cstheme="majorBidi"/>
        </w:rPr>
        <w:t>braku podstaw do wykluczenia z</w:t>
      </w:r>
      <w:r w:rsidR="0029074E" w:rsidRPr="00C9470A">
        <w:rPr>
          <w:rFonts w:cstheme="majorBidi"/>
        </w:rPr>
        <w:t> </w:t>
      </w:r>
      <w:r w:rsidR="00B22E9C" w:rsidRPr="00C9470A">
        <w:rPr>
          <w:rFonts w:cstheme="majorBidi"/>
        </w:rPr>
        <w:t xml:space="preserve">Postępowania, o których mowa w </w:t>
      </w:r>
      <w:r w:rsidR="00C366AB" w:rsidRPr="00C9470A">
        <w:rPr>
          <w:rFonts w:cstheme="majorBidi"/>
        </w:rPr>
        <w:t xml:space="preserve">Rozdziale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_Ref509207570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II</w:t>
      </w:r>
      <w:r w:rsidR="00B22E9C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pkt </w:t>
      </w:r>
      <w:r w:rsidR="00900982" w:rsidRPr="00C9470A">
        <w:rPr>
          <w:rFonts w:cstheme="majorBidi"/>
        </w:rPr>
        <w:fldChar w:fldCharType="begin"/>
      </w:r>
      <w:r w:rsidR="00900982" w:rsidRPr="00C9470A">
        <w:rPr>
          <w:rFonts w:cstheme="majorBidi"/>
        </w:rPr>
        <w:instrText xml:space="preserve"> REF _Ref52542639 \n \h </w:instrText>
      </w:r>
      <w:r w:rsidR="004E2D42" w:rsidRPr="00C9470A">
        <w:rPr>
          <w:rFonts w:cstheme="majorBidi"/>
        </w:rPr>
        <w:instrText xml:space="preserve"> \* MERGEFORMAT </w:instrText>
      </w:r>
      <w:r w:rsidR="00900982" w:rsidRPr="00C9470A">
        <w:rPr>
          <w:rFonts w:cstheme="majorBidi"/>
        </w:rPr>
      </w:r>
      <w:r w:rsidR="00900982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2.2</w:t>
      </w:r>
      <w:r w:rsidR="00900982" w:rsidRPr="00C9470A">
        <w:rPr>
          <w:rFonts w:cstheme="majorBidi"/>
        </w:rPr>
        <w:fldChar w:fldCharType="end"/>
      </w:r>
      <w:r w:rsidR="00B22E9C" w:rsidRPr="00C9470A">
        <w:rPr>
          <w:rFonts w:cstheme="majorBidi"/>
        </w:rPr>
        <w:t xml:space="preserve"> ust. </w:t>
      </w:r>
      <w:r w:rsidR="00B22E9C" w:rsidRPr="00C9470A">
        <w:rPr>
          <w:rFonts w:cstheme="majorBidi"/>
        </w:rPr>
        <w:fldChar w:fldCharType="begin"/>
      </w:r>
      <w:r w:rsidR="00B22E9C" w:rsidRPr="00C9470A">
        <w:rPr>
          <w:rFonts w:cstheme="majorBidi"/>
        </w:rPr>
        <w:instrText xml:space="preserve"> REF _Ref511644867 \n \h </w:instrText>
      </w:r>
      <w:r w:rsidR="00A64121" w:rsidRPr="00C9470A">
        <w:rPr>
          <w:rFonts w:cstheme="majorBidi"/>
        </w:rPr>
        <w:instrText xml:space="preserve"> \* MERGEFORMAT </w:instrText>
      </w:r>
      <w:r w:rsidR="00B22E9C" w:rsidRPr="00C9470A">
        <w:rPr>
          <w:rFonts w:cstheme="majorBidi"/>
        </w:rPr>
      </w:r>
      <w:r w:rsidR="00B22E9C"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1</w:t>
      </w:r>
      <w:r w:rsidR="00B22E9C" w:rsidRPr="00C9470A">
        <w:rPr>
          <w:rFonts w:cstheme="majorBidi"/>
        </w:rPr>
        <w:fldChar w:fldCharType="end"/>
      </w:r>
      <w:r w:rsidR="00900982" w:rsidRPr="00C9470A">
        <w:rPr>
          <w:rFonts w:cstheme="majorBidi"/>
        </w:rPr>
        <w:t>;</w:t>
      </w:r>
    </w:p>
    <w:p w14:paraId="1CA2650D" w14:textId="41ABE4A1" w:rsidR="00574DA2" w:rsidRPr="00C9470A" w:rsidRDefault="00066E60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 xml:space="preserve">Rozwiązanie opisane Wnioskiem </w:t>
      </w:r>
      <w:r w:rsidR="00900982" w:rsidRPr="00C9470A">
        <w:rPr>
          <w:rFonts w:cstheme="majorBidi"/>
        </w:rPr>
        <w:t>przyporządkowano do Krajowej Inteligentnej Specjalizacji</w:t>
      </w:r>
      <w:r w:rsidR="00574DA2" w:rsidRPr="00C9470A">
        <w:rPr>
          <w:rFonts w:cstheme="majorBidi"/>
        </w:rPr>
        <w:t>;</w:t>
      </w:r>
    </w:p>
    <w:p w14:paraId="6305109D" w14:textId="63ED9003" w:rsidR="00A14C37" w:rsidRPr="00C9470A" w:rsidRDefault="00574DA2" w:rsidP="003F7FC0">
      <w:pPr>
        <w:pStyle w:val="Akapitzlist"/>
        <w:numPr>
          <w:ilvl w:val="1"/>
          <w:numId w:val="37"/>
        </w:numPr>
        <w:spacing w:after="0"/>
        <w:ind w:left="851"/>
        <w:jc w:val="both"/>
        <w:rPr>
          <w:rFonts w:cstheme="majorBidi"/>
        </w:rPr>
      </w:pPr>
      <w:r w:rsidRPr="00C9470A">
        <w:rPr>
          <w:rFonts w:cstheme="majorBidi"/>
        </w:rPr>
        <w:t>nie zachodzą po</w:t>
      </w:r>
      <w:r w:rsidR="00AF6FCD" w:rsidRPr="00C9470A">
        <w:rPr>
          <w:rFonts w:cstheme="majorBidi"/>
        </w:rPr>
        <w:t>d</w:t>
      </w:r>
      <w:r w:rsidRPr="00C9470A">
        <w:rPr>
          <w:rFonts w:cstheme="majorBidi"/>
        </w:rPr>
        <w:t xml:space="preserve">stawy odrzucenia Wniosku zgodnie z ust. </w:t>
      </w:r>
      <w:r w:rsidRPr="00C9470A">
        <w:rPr>
          <w:rFonts w:cstheme="majorBidi"/>
        </w:rPr>
        <w:fldChar w:fldCharType="begin"/>
      </w:r>
      <w:r w:rsidRPr="00C9470A">
        <w:rPr>
          <w:rFonts w:cstheme="majorBidi"/>
        </w:rPr>
        <w:instrText xml:space="preserve"> REF _Ref52545404 \n \h </w:instrText>
      </w:r>
      <w:r w:rsidR="004E2D42" w:rsidRPr="00C9470A">
        <w:rPr>
          <w:rFonts w:cstheme="majorBidi"/>
        </w:rPr>
        <w:instrText xml:space="preserve"> \* MERGEFORMAT </w:instrText>
      </w:r>
      <w:r w:rsidRPr="00C9470A">
        <w:rPr>
          <w:rFonts w:cstheme="majorBidi"/>
        </w:rPr>
      </w:r>
      <w:r w:rsidRPr="00C9470A">
        <w:rPr>
          <w:rFonts w:cstheme="majorBidi"/>
        </w:rPr>
        <w:fldChar w:fldCharType="separate"/>
      </w:r>
      <w:r w:rsidR="003F7FC0">
        <w:rPr>
          <w:rFonts w:cstheme="majorBidi"/>
        </w:rPr>
        <w:t>6</w:t>
      </w:r>
      <w:r w:rsidRPr="00C9470A">
        <w:rPr>
          <w:rFonts w:cstheme="majorBidi"/>
        </w:rPr>
        <w:fldChar w:fldCharType="end"/>
      </w:r>
      <w:r w:rsidR="00C366AB" w:rsidRPr="00C9470A">
        <w:rPr>
          <w:rFonts w:cstheme="majorBidi"/>
        </w:rPr>
        <w:t>.</w:t>
      </w:r>
    </w:p>
    <w:p w14:paraId="7C43746B" w14:textId="27083FA0" w:rsidR="00061C21" w:rsidRPr="00C9470A" w:rsidRDefault="00C152D5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r w:rsidRPr="00C9470A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9470A">
        <w:rPr>
          <w:b/>
          <w:bCs/>
        </w:rPr>
        <w:t xml:space="preserve"> W</w:t>
      </w:r>
      <w:r w:rsidRPr="00C9470A">
        <w:rPr>
          <w:b/>
          <w:bCs/>
        </w:rPr>
        <w:t xml:space="preserve">niosku, o czym </w:t>
      </w:r>
      <w:r w:rsidR="00A43FA8" w:rsidRPr="00C9470A">
        <w:rPr>
          <w:b/>
          <w:bCs/>
        </w:rPr>
        <w:t>po</w:t>
      </w:r>
      <w:r w:rsidRPr="00C9470A">
        <w:rPr>
          <w:b/>
          <w:bCs/>
        </w:rPr>
        <w:t>informuje Wnioskodawcę</w:t>
      </w:r>
      <w:r w:rsidR="001810D4" w:rsidRPr="00C9470A">
        <w:rPr>
          <w:b/>
          <w:bCs/>
        </w:rPr>
        <w:t>.</w:t>
      </w:r>
      <w:r w:rsidR="00061C21" w:rsidRPr="00C9470A">
        <w:rPr>
          <w:b/>
          <w:bCs/>
        </w:rPr>
        <w:t xml:space="preserve"> </w:t>
      </w:r>
      <w:r w:rsidR="00061C21" w:rsidRPr="00C9470A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9470A" w:rsidRDefault="00061C21" w:rsidP="003F7FC0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9470A" w:rsidRDefault="00061C21" w:rsidP="003F7FC0">
      <w:pPr>
        <w:pStyle w:val="Akapitzlist"/>
        <w:numPr>
          <w:ilvl w:val="0"/>
          <w:numId w:val="32"/>
        </w:numPr>
        <w:jc w:val="both"/>
        <w:rPr>
          <w:rFonts w:cstheme="minorHAnsi"/>
        </w:rPr>
      </w:pPr>
      <w:r w:rsidRPr="00C9470A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70826F10" w:rsidR="00ED2B6F" w:rsidRPr="00C9470A" w:rsidRDefault="0004269C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  <w:b/>
          <w:bCs/>
        </w:rPr>
      </w:pPr>
      <w:bookmarkStart w:id="172" w:name="_Ref52646367"/>
      <w:bookmarkStart w:id="173" w:name="_Hlk53784930"/>
      <w:r>
        <w:t xml:space="preserve">W razie stwierdzenia braków </w:t>
      </w:r>
      <w:r w:rsidR="00EA723E">
        <w:t xml:space="preserve">lub błędów </w:t>
      </w:r>
      <w:r>
        <w:t xml:space="preserve">w zakresie </w:t>
      </w:r>
      <w:r w:rsidR="005CF5CF">
        <w:t>Wymagań</w:t>
      </w:r>
      <w:r w:rsidR="00574DA2">
        <w:t xml:space="preserve"> Formalnych </w:t>
      </w:r>
      <w:r w:rsidR="38709F6B">
        <w:t xml:space="preserve">lub innych błędów  </w:t>
      </w:r>
      <w:r>
        <w:t>we Wniosku</w:t>
      </w:r>
      <w:r w:rsidR="006B35D5">
        <w:t xml:space="preserve"> lub w danym Komponencie</w:t>
      </w:r>
      <w:r>
        <w:t xml:space="preserve">, NCBR wzywa Wnioskodawcę do uzupełnienia </w:t>
      </w:r>
      <w:r w:rsidR="00EA723E">
        <w:t xml:space="preserve">lub poprawy </w:t>
      </w:r>
      <w:r w:rsidR="00317572">
        <w:t xml:space="preserve">danej części </w:t>
      </w:r>
      <w:r>
        <w:t>Wniosku</w:t>
      </w:r>
      <w:r w:rsidR="006B35D5">
        <w:t xml:space="preserve"> lub danego Komponentu</w:t>
      </w:r>
      <w:r>
        <w:t xml:space="preserve"> w terminie</w:t>
      </w:r>
      <w:r w:rsidR="00876A1E">
        <w:t xml:space="preserve"> </w:t>
      </w:r>
      <w:r w:rsidR="00746ED0">
        <w:t>wyznaczonym</w:t>
      </w:r>
      <w:r w:rsidR="00876A1E">
        <w:t xml:space="preserve"> przez NCBR i </w:t>
      </w:r>
      <w:r w:rsidR="00746ED0">
        <w:t xml:space="preserve">nie krótszym niż </w:t>
      </w:r>
      <w:r w:rsidR="00B766E6">
        <w:t xml:space="preserve">5 </w:t>
      </w:r>
      <w:r>
        <w:t>dni</w:t>
      </w:r>
      <w:r w:rsidR="00150948">
        <w:t xml:space="preserve"> </w:t>
      </w:r>
      <w:r w:rsidR="00DF1FF6">
        <w:t xml:space="preserve">kalendarzowych </w:t>
      </w:r>
      <w:r w:rsidR="00150948">
        <w:t xml:space="preserve">od dnia doręczenia wezwania do uzupełnienia braków </w:t>
      </w:r>
      <w:r w:rsidR="00477361">
        <w:t xml:space="preserve">lub poprawy błędów </w:t>
      </w:r>
      <w:r>
        <w:t xml:space="preserve">pod rygorem </w:t>
      </w:r>
      <w:r w:rsidR="003645E1">
        <w:t xml:space="preserve">odrzucenia Wniosku przez </w:t>
      </w:r>
      <w:r w:rsidR="277CAF08">
        <w:t>NCBR</w:t>
      </w:r>
      <w:r>
        <w:t>.</w:t>
      </w:r>
      <w:r w:rsidR="00B177B9">
        <w:t xml:space="preserve"> Uzupełnienie braków </w:t>
      </w:r>
      <w:r w:rsidR="00EA723E">
        <w:t xml:space="preserve">lub usunięcie błędów </w:t>
      </w:r>
      <w:r w:rsidR="00B177B9">
        <w:t xml:space="preserve">następuje w formie </w:t>
      </w:r>
      <w:r w:rsidR="00511AB3">
        <w:t xml:space="preserve">wskazanej </w:t>
      </w:r>
      <w:r w:rsidR="00430079">
        <w:t>przez Centrum</w:t>
      </w:r>
      <w:r w:rsidR="00B177B9">
        <w:t>.</w:t>
      </w:r>
      <w:r w:rsidR="002D5A1E">
        <w:t xml:space="preserve"> W przypadku bezskutecznego upływu wyznaczonego terminu, </w:t>
      </w:r>
      <w:r w:rsidR="21539AD5">
        <w:t>NCBR</w:t>
      </w:r>
      <w:r w:rsidR="004E4FAF">
        <w:t xml:space="preserve"> </w:t>
      </w:r>
      <w:r w:rsidR="003645E1">
        <w:t>odrzuca Wniosek</w:t>
      </w:r>
      <w:r w:rsidR="002D5A1E">
        <w:t>.</w:t>
      </w:r>
      <w:r w:rsidR="00317572">
        <w:t xml:space="preserve"> W uzasadnionych przypadkach </w:t>
      </w:r>
      <w:r w:rsidR="62493BD3">
        <w:t>NCBR</w:t>
      </w:r>
      <w:r w:rsidR="00317572">
        <w:t xml:space="preserve"> może indywidu</w:t>
      </w:r>
      <w:r w:rsidR="00C366AB">
        <w:t>a</w:t>
      </w:r>
      <w:r w:rsidR="00317572">
        <w:t xml:space="preserve">lnie przedłużyć termin na uzupełnienie braków . </w:t>
      </w:r>
    </w:p>
    <w:p w14:paraId="44FD4C2F" w14:textId="68E4F573" w:rsidR="00ED2B6F" w:rsidRPr="00C9470A" w:rsidRDefault="00ED2B6F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r w:rsidRPr="00C9470A"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9470A" w:rsidRDefault="00ED2B6F" w:rsidP="003F7FC0">
      <w:pPr>
        <w:pStyle w:val="Akapitzlist"/>
        <w:numPr>
          <w:ilvl w:val="1"/>
          <w:numId w:val="37"/>
        </w:numPr>
        <w:spacing w:after="0"/>
        <w:ind w:left="851"/>
        <w:jc w:val="both"/>
      </w:pPr>
      <w:bookmarkStart w:id="174" w:name="mip51080708"/>
      <w:bookmarkEnd w:id="174"/>
      <w:r w:rsidRPr="00C9470A">
        <w:t>Wniosek podlega odrzuceniu bez względu na ich złożenie, uzupełnienie lub poprawienie lub</w:t>
      </w:r>
      <w:bookmarkStart w:id="175" w:name="mip51080709"/>
      <w:bookmarkEnd w:id="175"/>
    </w:p>
    <w:p w14:paraId="2D362E2A" w14:textId="7237D80E" w:rsidR="00ED2B6F" w:rsidRPr="00C9470A" w:rsidRDefault="00ED2B6F" w:rsidP="003F7FC0">
      <w:pPr>
        <w:pStyle w:val="Akapitzlist"/>
        <w:numPr>
          <w:ilvl w:val="1"/>
          <w:numId w:val="37"/>
        </w:numPr>
        <w:spacing w:after="0"/>
        <w:ind w:left="851"/>
        <w:jc w:val="both"/>
      </w:pPr>
      <w:r w:rsidRPr="00C9470A">
        <w:t>zachodzą przesłanki unieważnienia Postępowania.</w:t>
      </w:r>
    </w:p>
    <w:p w14:paraId="7E5CF0FF" w14:textId="0F09AC24" w:rsidR="00ED2B6F" w:rsidRPr="00D94FA2" w:rsidRDefault="00511AB3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b/>
          <w:bCs/>
        </w:rPr>
      </w:pPr>
      <w:r w:rsidRPr="00C9470A">
        <w:t xml:space="preserve">NCBR </w:t>
      </w:r>
      <w:r w:rsidR="601D2E86" w:rsidRPr="00C9470A">
        <w:t xml:space="preserve">na etapie Oceny Formalnej oraz na każdym innym etapie </w:t>
      </w:r>
      <w:r w:rsidR="7E4A48C7" w:rsidRPr="00C9470A">
        <w:t xml:space="preserve">oceny </w:t>
      </w:r>
      <w:r w:rsidRPr="00C9470A">
        <w:t>może wystąpić do Wnioskodawcy o złożenie wyjaśnień, w terminie nie krótszym niż 5 dni</w:t>
      </w:r>
      <w:r w:rsidR="003A6BC1" w:rsidRPr="00C9470A">
        <w:t xml:space="preserve"> kalendarzowych</w:t>
      </w:r>
      <w:r w:rsidR="003645E1" w:rsidRPr="00C9470A">
        <w:t xml:space="preserve"> (zdanie drugie stosuje się odpowiednio).</w:t>
      </w:r>
      <w:r w:rsidR="005F6C28" w:rsidRPr="00C9470A">
        <w:t xml:space="preserve"> </w:t>
      </w:r>
      <w:r w:rsidR="00FE476A" w:rsidRPr="00C9470A">
        <w:t xml:space="preserve">W przypadku niedokonania wyjaśnienia </w:t>
      </w:r>
      <w:r w:rsidR="00465053" w:rsidRPr="00C9470A">
        <w:t xml:space="preserve">w terminie </w:t>
      </w:r>
      <w:r w:rsidR="00FE476A" w:rsidRPr="00C9470A">
        <w:t>ocenie będzie podlegał Wniosek</w:t>
      </w:r>
      <w:r w:rsidR="006B35D5" w:rsidRPr="00C9470A">
        <w:t xml:space="preserve"> </w:t>
      </w:r>
      <w:r w:rsidR="006B35D5">
        <w:t>lub dany Komponent</w:t>
      </w:r>
      <w:r w:rsidR="00FE476A">
        <w:t xml:space="preserve"> </w:t>
      </w:r>
      <w:r w:rsidR="00FE476A" w:rsidRPr="00C9470A">
        <w:t xml:space="preserve">jak w treści złożonej pierwotnie przez Wnioskodawcę. </w:t>
      </w:r>
      <w:r w:rsidR="00DE3579" w:rsidRPr="00C9470A">
        <w:t xml:space="preserve">NCBR może wystąpić o uzupełnienie braków formalnych </w:t>
      </w:r>
      <w:r w:rsidR="48DF6C3A" w:rsidRPr="00C9470A">
        <w:t>lub wyjaśnie</w:t>
      </w:r>
      <w:r w:rsidR="006A5228" w:rsidRPr="00C9470A">
        <w:t>ń</w:t>
      </w:r>
      <w:r w:rsidR="48DF6C3A" w:rsidRPr="00C9470A">
        <w:t xml:space="preserve"> </w:t>
      </w:r>
      <w:r w:rsidR="00DE3579" w:rsidRPr="00C9470A">
        <w:t>więcej niż raz.</w:t>
      </w:r>
      <w:bookmarkEnd w:id="172"/>
      <w:r w:rsidR="00423782" w:rsidRPr="00C9470A">
        <w:t xml:space="preserve"> </w:t>
      </w:r>
      <w:r w:rsidR="00D34D72" w:rsidRPr="00C9470A">
        <w:t>W celu usunięcia wątpliwości NCBR wskazuje, że</w:t>
      </w:r>
      <w:r w:rsidR="00423782" w:rsidRPr="00C9470A">
        <w:t xml:space="preserve"> może w szczególności wystąpić o uzupełnienie brak</w:t>
      </w:r>
      <w:r w:rsidR="00693F8A" w:rsidRPr="00C9470A">
        <w:t>ów</w:t>
      </w:r>
      <w:r w:rsidR="00423782" w:rsidRPr="00C9470A">
        <w:t xml:space="preserve"> formalnych Wniosku w przedmiocie uzasadnienia tajemnicy przedsiębiorstwa wskazanej w Rozdziale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_Ref52630162 \n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F7FC0">
        <w:rPr>
          <w:rFonts w:cstheme="majorBidi"/>
        </w:rPr>
        <w:t>IV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pkt </w:t>
      </w:r>
      <w:r w:rsidR="0004269C" w:rsidRPr="23D532F9">
        <w:rPr>
          <w:rFonts w:cstheme="majorBidi"/>
        </w:rPr>
        <w:fldChar w:fldCharType="begin"/>
      </w:r>
      <w:r w:rsidR="0004269C" w:rsidRPr="23D532F9">
        <w:rPr>
          <w:rFonts w:cstheme="majorBidi"/>
        </w:rPr>
        <w:instrText xml:space="preserve"> REF _Ref509210067 \r \h  \* MERGEFORMAT </w:instrText>
      </w:r>
      <w:r w:rsidR="0004269C" w:rsidRPr="23D532F9">
        <w:rPr>
          <w:rFonts w:cstheme="majorBidi"/>
        </w:rPr>
      </w:r>
      <w:r w:rsidR="0004269C" w:rsidRPr="23D532F9">
        <w:rPr>
          <w:rFonts w:cstheme="majorBidi"/>
        </w:rPr>
        <w:fldChar w:fldCharType="separate"/>
      </w:r>
      <w:r w:rsidR="003F7FC0">
        <w:rPr>
          <w:rFonts w:cstheme="majorBidi"/>
        </w:rPr>
        <w:t>4.2</w:t>
      </w:r>
      <w:r w:rsidR="0004269C" w:rsidRPr="23D532F9">
        <w:rPr>
          <w:rFonts w:cstheme="majorBidi"/>
        </w:rPr>
        <w:fldChar w:fldCharType="end"/>
      </w:r>
      <w:r w:rsidR="00423782" w:rsidRPr="23D532F9">
        <w:rPr>
          <w:rFonts w:cstheme="majorBidi"/>
        </w:rPr>
        <w:t xml:space="preserve"> ust. 1</w:t>
      </w:r>
      <w:r w:rsidR="00242E0B" w:rsidRPr="23D532F9">
        <w:rPr>
          <w:rFonts w:cstheme="majorBidi"/>
        </w:rPr>
        <w:t>0</w:t>
      </w:r>
      <w:r w:rsidR="00423782" w:rsidRPr="23D532F9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23D532F9">
        <w:rPr>
          <w:rFonts w:cstheme="majorBidi"/>
        </w:rPr>
        <w:t xml:space="preserve">doprowadzenia do </w:t>
      </w:r>
      <w:r w:rsidR="00423782" w:rsidRPr="23D532F9">
        <w:rPr>
          <w:rFonts w:cstheme="majorBidi"/>
        </w:rPr>
        <w:t>ich zgodności z wymogami Regulaminu.</w:t>
      </w:r>
      <w:bookmarkStart w:id="176" w:name="_Ref52545404"/>
      <w:bookmarkEnd w:id="173"/>
    </w:p>
    <w:p w14:paraId="0502BCF5" w14:textId="5474862A" w:rsidR="00415F65" w:rsidRPr="00C9470A" w:rsidRDefault="00415F65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bookmarkStart w:id="177" w:name="_Ref69222003"/>
      <w:r>
        <w:t xml:space="preserve">NCBR odrzuca Wniosek </w:t>
      </w:r>
      <w:r w:rsidR="00A96B04">
        <w:t>w ramach oceny formalnej Wniosków</w:t>
      </w:r>
      <w:r>
        <w:t>, jeżeli:</w:t>
      </w:r>
      <w:bookmarkEnd w:id="177"/>
      <w:r>
        <w:t xml:space="preserve"> </w:t>
      </w:r>
      <w:bookmarkEnd w:id="176"/>
    </w:p>
    <w:p w14:paraId="5517C70A" w14:textId="3F1DC4AA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treść Wniosku</w:t>
      </w:r>
      <w:r w:rsidR="006B35D5" w:rsidRPr="00C9470A">
        <w:t xml:space="preserve"> lub Komponentu</w:t>
      </w:r>
      <w:r w:rsidRPr="00C9470A">
        <w:t xml:space="preserve"> nie odpowiada </w:t>
      </w:r>
      <w:r w:rsidR="1D190E2A" w:rsidRPr="00C9470A">
        <w:t>Wymaganiom</w:t>
      </w:r>
      <w:r w:rsidRPr="00C9470A">
        <w:t xml:space="preserve"> wynikającym z treści Regulaminu lub jego </w:t>
      </w:r>
      <w:r w:rsidR="00A65A55" w:rsidRPr="00C9470A">
        <w:t>Załączni</w:t>
      </w:r>
      <w:r w:rsidRPr="00C9470A">
        <w:t xml:space="preserve">ków; </w:t>
      </w:r>
    </w:p>
    <w:p w14:paraId="66BA0C48" w14:textId="6984FE7A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proponowane przez Wnioskodawcę wynagrodzenie przekracza limit określony w</w:t>
      </w:r>
      <w:r w:rsidR="001801A7" w:rsidRPr="00C9470A">
        <w:t xml:space="preserve"> Rozdziale </w:t>
      </w:r>
      <w:r w:rsidR="001801A7" w:rsidRPr="00C9470A">
        <w:fldChar w:fldCharType="begin"/>
      </w:r>
      <w:r w:rsidR="001801A7" w:rsidRPr="00C9470A">
        <w:instrText xml:space="preserve"> REF _Ref52646295 \n \h </w:instrText>
      </w:r>
      <w:r w:rsidR="004E2D42" w:rsidRPr="00C9470A">
        <w:instrText xml:space="preserve"> \* MERGEFORMAT </w:instrText>
      </w:r>
      <w:r w:rsidR="001801A7" w:rsidRPr="00C9470A">
        <w:fldChar w:fldCharType="separate"/>
      </w:r>
      <w:r w:rsidR="003F7FC0">
        <w:t>X</w:t>
      </w:r>
      <w:r w:rsidR="001801A7" w:rsidRPr="00C9470A">
        <w:fldChar w:fldCharType="end"/>
      </w:r>
      <w:r w:rsidRPr="00C9470A">
        <w:t>;</w:t>
      </w:r>
    </w:p>
    <w:p w14:paraId="0A7620D1" w14:textId="77777777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jego złożenie stanowi czyn nieuczciwej konkurencji w rozumieniu przepisów o zwalczaniu nieuczciwej konkurencji; </w:t>
      </w:r>
    </w:p>
    <w:p w14:paraId="70D5B2A9" w14:textId="0EC36F64" w:rsidR="00415F65" w:rsidRPr="00C9470A" w:rsidRDefault="001801A7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proponowane przez Wnioskodawcę wynagrodzenie </w:t>
      </w:r>
      <w:r w:rsidR="009B3BAB" w:rsidRPr="00C9470A">
        <w:t xml:space="preserve">jest </w:t>
      </w:r>
      <w:r w:rsidR="00415F65" w:rsidRPr="00C9470A">
        <w:t>rażąco niskie w stosunku do przedmiotu Przedsięwzięcia;</w:t>
      </w:r>
    </w:p>
    <w:p w14:paraId="5133FB33" w14:textId="7A9518E8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zawiera błędy w obliczeniu wynagrodzenia, które nie podlegają usunięciu jako oczywist</w:t>
      </w:r>
      <w:r w:rsidR="1095F300" w:rsidRPr="00C9470A">
        <w:t>a</w:t>
      </w:r>
      <w:r w:rsidRPr="00C9470A">
        <w:t xml:space="preserve"> omyłk</w:t>
      </w:r>
      <w:r w:rsidR="37CB5536" w:rsidRPr="00C9470A">
        <w:t>a</w:t>
      </w:r>
      <w:r w:rsidRPr="00C9470A">
        <w:t>;</w:t>
      </w:r>
    </w:p>
    <w:p w14:paraId="5238AC77" w14:textId="77777777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został złożony przez Wnioskodawcę wykluczonego z udziału w Postępowaniu;</w:t>
      </w:r>
    </w:p>
    <w:p w14:paraId="633D425F" w14:textId="55E8AA35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Wnioskodawca nie uzupełni braków formalnych zgodnie z Rozdziałem </w:t>
      </w:r>
      <w:r w:rsidRPr="00C9470A">
        <w:fldChar w:fldCharType="begin"/>
      </w:r>
      <w:r w:rsidRPr="00C9470A">
        <w:instrText xml:space="preserve"> REF _Ref52633642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VI</w:t>
      </w:r>
      <w:r w:rsidRPr="00C9470A">
        <w:fldChar w:fldCharType="end"/>
      </w:r>
      <w:r w:rsidR="001801A7" w:rsidRPr="00C9470A">
        <w:t xml:space="preserve">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525C19" w:rsidRPr="00C9470A">
        <w:t xml:space="preserve"> </w:t>
      </w:r>
      <w:r w:rsidR="001801A7" w:rsidRPr="00C9470A">
        <w:t xml:space="preserve">ust. </w:t>
      </w:r>
      <w:r w:rsidRPr="00C9470A">
        <w:fldChar w:fldCharType="begin"/>
      </w:r>
      <w:r w:rsidRPr="00C9470A">
        <w:instrText xml:space="preserve"> REF _Ref52646367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4</w:t>
      </w:r>
      <w:r w:rsidRPr="00C9470A">
        <w:fldChar w:fldCharType="end"/>
      </w:r>
      <w:r w:rsidRPr="00C9470A">
        <w:t xml:space="preserve">; </w:t>
      </w:r>
    </w:p>
    <w:p w14:paraId="40281AFE" w14:textId="77777777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9470A" w:rsidRDefault="00415F65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>jest niezgodny z obowiązującymi przepisami lub nieważny na podstawie odrębnych przepisów</w:t>
      </w:r>
      <w:r w:rsidR="1F4A7B81" w:rsidRPr="00C9470A">
        <w:t>;</w:t>
      </w:r>
    </w:p>
    <w:p w14:paraId="5DA04C00" w14:textId="6D1A95B7" w:rsidR="00415F65" w:rsidRPr="00C9470A" w:rsidRDefault="00527FE3" w:rsidP="003F7FC0">
      <w:pPr>
        <w:pStyle w:val="Akapitzlist"/>
        <w:numPr>
          <w:ilvl w:val="0"/>
          <w:numId w:val="31"/>
        </w:numPr>
        <w:spacing w:after="0"/>
        <w:jc w:val="both"/>
      </w:pPr>
      <w:r w:rsidRPr="00C9470A">
        <w:t xml:space="preserve">zawiera nieracjonalne, w rozumieniu ust. </w:t>
      </w:r>
      <w:r w:rsidR="002E6577">
        <w:t>10</w:t>
      </w:r>
      <w:r w:rsidRPr="00C9470A">
        <w:t>, parametry dotyczące części lub całości Wymagań Konkursowych lub Wymagań Jakościowych</w:t>
      </w:r>
      <w:r w:rsidR="00415F65" w:rsidRPr="00C9470A">
        <w:t>.</w:t>
      </w:r>
    </w:p>
    <w:p w14:paraId="14E68DCC" w14:textId="265E4A71" w:rsidR="00E456F4" w:rsidRPr="00C9470A" w:rsidRDefault="00E456F4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</w:pPr>
      <w:r>
        <w:t xml:space="preserve">Jeśli </w:t>
      </w:r>
      <w:r w:rsidR="00465053">
        <w:t xml:space="preserve">Wnioskodawca złożył Wniosek w </w:t>
      </w:r>
      <w:r w:rsidR="002E6577">
        <w:t>zakresie zarówno Komponentu Procesowego i Komponentu Technologicznego, Rozwiązanie podlega łącznej ocenie w zakresie obu Komponentów.</w:t>
      </w:r>
      <w:r>
        <w:t xml:space="preserve"> </w:t>
      </w:r>
    </w:p>
    <w:p w14:paraId="2DA5F2A4" w14:textId="56EBA4DC" w:rsidR="00F36726" w:rsidRPr="00C9470A" w:rsidRDefault="00F36726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color w:val="000000" w:themeColor="text1"/>
        </w:rPr>
      </w:pPr>
      <w:bookmarkStart w:id="178" w:name="_Hlk53784995"/>
      <w:r>
        <w:t xml:space="preserve">NCBR przed odrzuceniem Wniosku w przypadkach określonych w ust. </w:t>
      </w:r>
      <w:r w:rsidR="0028371E">
        <w:t xml:space="preserve">7 </w:t>
      </w:r>
      <w:r>
        <w:t>pkt 1), 3)-4) oraz 8)-</w:t>
      </w:r>
      <w:r w:rsidR="00527FE3">
        <w:t>10</w:t>
      </w:r>
      <w:r>
        <w:t>) może zażądać od Wykonawcy wyjaśnień celem weryfikacji wskazanych okoliczności.</w:t>
      </w:r>
      <w:r w:rsidR="004E2D42">
        <w:t xml:space="preserve"> </w:t>
      </w:r>
      <w:bookmarkStart w:id="179" w:name="_Hlk57334280"/>
      <w:r w:rsidR="004E2D42">
        <w:t xml:space="preserve">W przypadku wskazanym w ust. </w:t>
      </w:r>
      <w:r w:rsidR="00737754">
        <w:t xml:space="preserve">7 </w:t>
      </w:r>
      <w:r w:rsidR="004E2D42">
        <w:t>pkt 4), jeżeli zaoferowana cena lub koszt</w:t>
      </w:r>
      <w:r w:rsidR="00C94DB3">
        <w:t xml:space="preserve"> poszczególnego Komponentu</w:t>
      </w:r>
      <w:r w:rsidR="004E2D42">
        <w:t>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179"/>
      <w:r w:rsidR="001315AB">
        <w:t xml:space="preserve"> W przypadku wskazanym w ust. </w:t>
      </w:r>
      <w:r w:rsidR="00737754">
        <w:t xml:space="preserve">7 </w:t>
      </w:r>
      <w:r w:rsidR="001315AB">
        <w:t xml:space="preserve">pkt 10), jeżeli dane parametry wydają się nieracjonalne w rozumieniu ust. 8, NCBR może zwrócić się </w:t>
      </w:r>
      <w:r w:rsidR="00DD54EE">
        <w:t xml:space="preserve">do Wnioskodawcy </w:t>
      </w:r>
      <w:r w:rsidR="001315AB">
        <w:t xml:space="preserve">o udzielenie wyjaśnień, w tym przyjętych założeń lub wyliczeń dotyczących danego parametru Wymagania Konkursowego lub Wymagania </w:t>
      </w:r>
      <w:r w:rsidR="001315AB" w:rsidRPr="23D532F9">
        <w:rPr>
          <w:color w:val="000000" w:themeColor="text1"/>
        </w:rPr>
        <w:t>Jakościowego.</w:t>
      </w:r>
    </w:p>
    <w:p w14:paraId="48FA4A52" w14:textId="6C73B31E" w:rsidR="12A7571A" w:rsidRPr="00C9470A" w:rsidRDefault="12A7571A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  <w:color w:val="000000" w:themeColor="text1"/>
        </w:rPr>
      </w:pPr>
      <w:r w:rsidRPr="23D532F9">
        <w:rPr>
          <w:color w:val="000000" w:themeColor="text1"/>
        </w:rPr>
        <w:t>Za nieracjonalne parametry dotyczące części lub całości Wymagań Konkursowych, Wymagań lub Wymagań Jakościowych uznaje się takie wartości lub charakterystyki zawarte przez Wnioskodawcę we Wniosku, które:</w:t>
      </w:r>
    </w:p>
    <w:p w14:paraId="7014210A" w14:textId="0C90520B" w:rsidR="12A7571A" w:rsidRPr="00C9470A" w:rsidRDefault="12A7571A" w:rsidP="003F7FC0">
      <w:pPr>
        <w:pStyle w:val="Akapitzlist"/>
        <w:numPr>
          <w:ilvl w:val="1"/>
          <w:numId w:val="37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C9470A">
        <w:rPr>
          <w:color w:val="000000" w:themeColor="text1"/>
        </w:rPr>
        <w:t>K</w:t>
      </w:r>
      <w:r w:rsidRPr="00C9470A">
        <w:rPr>
          <w:color w:val="000000" w:themeColor="text1"/>
        </w:rPr>
        <w:t>ryterium przez pozostałych Wnioskodawców</w:t>
      </w:r>
      <w:r w:rsidR="000659DC" w:rsidRPr="00C9470A">
        <w:rPr>
          <w:color w:val="000000" w:themeColor="text1"/>
        </w:rPr>
        <w:t xml:space="preserve">, którzy uzyskali punkty w tym </w:t>
      </w:r>
      <w:r w:rsidR="16FF7985" w:rsidRPr="00C9470A">
        <w:rPr>
          <w:color w:val="000000" w:themeColor="text1"/>
        </w:rPr>
        <w:t>K</w:t>
      </w:r>
      <w:r w:rsidR="000659DC" w:rsidRPr="00C9470A">
        <w:rPr>
          <w:color w:val="000000" w:themeColor="text1"/>
        </w:rPr>
        <w:t>ryterium</w:t>
      </w:r>
      <w:r w:rsidRPr="00C9470A">
        <w:rPr>
          <w:color w:val="000000" w:themeColor="text1"/>
        </w:rPr>
        <w:t xml:space="preserve">, oraz </w:t>
      </w:r>
    </w:p>
    <w:p w14:paraId="05C95CB3" w14:textId="39EA772E" w:rsidR="12A7571A" w:rsidRPr="00C9470A" w:rsidRDefault="12A7571A" w:rsidP="003F7FC0">
      <w:pPr>
        <w:pStyle w:val="Akapitzlist"/>
        <w:numPr>
          <w:ilvl w:val="1"/>
          <w:numId w:val="37"/>
        </w:numPr>
        <w:ind w:left="993"/>
        <w:jc w:val="both"/>
        <w:rPr>
          <w:rFonts w:eastAsiaTheme="minorEastAsia"/>
          <w:color w:val="000000" w:themeColor="text1"/>
        </w:rPr>
      </w:pPr>
      <w:r w:rsidRPr="00C9470A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9470A">
        <w:rPr>
          <w:color w:val="000000" w:themeColor="text1"/>
        </w:rPr>
        <w:t>e</w:t>
      </w:r>
      <w:r w:rsidRPr="00C9470A">
        <w:rPr>
          <w:color w:val="000000" w:themeColor="text1"/>
        </w:rPr>
        <w:t xml:space="preserve"> z zasadami konkurencji, oraz</w:t>
      </w:r>
    </w:p>
    <w:p w14:paraId="1709912C" w14:textId="2E54C62A" w:rsidR="12A7571A" w:rsidRPr="00C9470A" w:rsidRDefault="12A7571A" w:rsidP="003F7FC0">
      <w:pPr>
        <w:pStyle w:val="Akapitzlist"/>
        <w:numPr>
          <w:ilvl w:val="1"/>
          <w:numId w:val="37"/>
        </w:numPr>
        <w:ind w:left="993"/>
        <w:rPr>
          <w:color w:val="000000" w:themeColor="text1"/>
        </w:rPr>
      </w:pPr>
      <w:r w:rsidRPr="00C9470A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1A1D1ECB" w:rsidR="008D3204" w:rsidRPr="00C9470A" w:rsidRDefault="0009424E" w:rsidP="003F7FC0">
      <w:pPr>
        <w:pStyle w:val="Akapitzlist"/>
        <w:numPr>
          <w:ilvl w:val="0"/>
          <w:numId w:val="37"/>
        </w:numPr>
        <w:tabs>
          <w:tab w:val="clear" w:pos="360"/>
          <w:tab w:val="num" w:pos="426"/>
        </w:tabs>
        <w:spacing w:after="0"/>
        <w:ind w:left="426" w:hanging="426"/>
        <w:jc w:val="both"/>
        <w:rPr>
          <w:rFonts w:eastAsiaTheme="minorEastAsia"/>
        </w:rPr>
      </w:pPr>
      <w:r w:rsidRPr="23D532F9">
        <w:rPr>
          <w:color w:val="000000" w:themeColor="text1"/>
        </w:rPr>
        <w:t xml:space="preserve">Względem </w:t>
      </w:r>
      <w:r w:rsidR="003645E1" w:rsidRPr="23D532F9">
        <w:rPr>
          <w:color w:val="000000" w:themeColor="text1"/>
        </w:rPr>
        <w:t xml:space="preserve">rozstrzygnięcia </w:t>
      </w:r>
      <w:r w:rsidR="392B0C2C" w:rsidRPr="23D532F9">
        <w:rPr>
          <w:color w:val="000000" w:themeColor="text1"/>
        </w:rPr>
        <w:t>NCBR</w:t>
      </w:r>
      <w:r w:rsidR="00FD7E22" w:rsidRPr="23D532F9">
        <w:rPr>
          <w:color w:val="000000" w:themeColor="text1"/>
        </w:rPr>
        <w:t xml:space="preserve"> </w:t>
      </w:r>
      <w:r w:rsidR="0004269C" w:rsidRPr="23D532F9">
        <w:rPr>
          <w:color w:val="000000" w:themeColor="text1"/>
        </w:rPr>
        <w:t xml:space="preserve">o </w:t>
      </w:r>
      <w:r w:rsidR="003645E1" w:rsidRPr="23D532F9">
        <w:rPr>
          <w:color w:val="000000" w:themeColor="text1"/>
        </w:rPr>
        <w:t xml:space="preserve">odrzuceniu </w:t>
      </w:r>
      <w:r w:rsidR="003645E1">
        <w:t xml:space="preserve">Wniosku </w:t>
      </w:r>
      <w:r w:rsidR="0004269C">
        <w:t>Wnioskodawc</w:t>
      </w:r>
      <w:r w:rsidR="00FC7EF9">
        <w:t>a</w:t>
      </w:r>
      <w:r w:rsidR="00465053">
        <w:t xml:space="preserve"> może </w:t>
      </w:r>
      <w:r w:rsidR="000524A3">
        <w:t>zgłosić uwagi</w:t>
      </w:r>
      <w:r w:rsidR="00EC19F8">
        <w:t xml:space="preserve"> zgodnie z </w:t>
      </w:r>
      <w:r w:rsidR="00A65A55">
        <w:t>Rozdział</w:t>
      </w:r>
      <w:r w:rsidR="00EC19F8"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7FC0">
        <w:t>VIII</w:t>
      </w:r>
      <w:r>
        <w:fldChar w:fldCharType="end"/>
      </w:r>
      <w:r w:rsidR="000524A3">
        <w:t xml:space="preserve">. </w:t>
      </w:r>
      <w:bookmarkEnd w:id="178"/>
    </w:p>
    <w:p w14:paraId="0E7814F9" w14:textId="7D1E3A74" w:rsidR="00574DA2" w:rsidRPr="00C9470A" w:rsidRDefault="00574DA2" w:rsidP="003F7FC0">
      <w:pPr>
        <w:pStyle w:val="Nagwek2"/>
        <w:spacing w:line="259" w:lineRule="auto"/>
      </w:pPr>
      <w:bookmarkStart w:id="180" w:name="_Ref52560059"/>
      <w:bookmarkStart w:id="181" w:name="_Ref54726951"/>
      <w:bookmarkStart w:id="182" w:name="_Toc53762105"/>
      <w:bookmarkStart w:id="183" w:name="_Toc72700664"/>
      <w:bookmarkStart w:id="184" w:name="_Hlk53785069"/>
      <w:bookmarkStart w:id="185" w:name="_Ref509217582"/>
      <w:r w:rsidRPr="00C9470A">
        <w:t xml:space="preserve">Ocena </w:t>
      </w:r>
      <w:r w:rsidR="005CF5CF" w:rsidRPr="00C9470A">
        <w:t>Wymagań</w:t>
      </w:r>
      <w:r w:rsidR="00D44B54" w:rsidRPr="00C9470A">
        <w:t xml:space="preserve"> </w:t>
      </w:r>
      <w:r w:rsidR="00C262AB" w:rsidRPr="00C9470A">
        <w:t xml:space="preserve">Obligatoryjnych </w:t>
      </w:r>
      <w:r w:rsidR="00FD7E22" w:rsidRPr="00C9470A">
        <w:t>i ewentualna ocena Planu Komercjalizacji</w:t>
      </w:r>
      <w:bookmarkEnd w:id="180"/>
      <w:bookmarkEnd w:id="181"/>
      <w:bookmarkEnd w:id="182"/>
      <w:bookmarkEnd w:id="183"/>
    </w:p>
    <w:p w14:paraId="518002F0" w14:textId="247BB0DA" w:rsidR="00574DA2" w:rsidRPr="00C9470A" w:rsidRDefault="00FD7E22" w:rsidP="003F7FC0">
      <w:pPr>
        <w:pStyle w:val="Akapitzlist"/>
        <w:numPr>
          <w:ilvl w:val="3"/>
          <w:numId w:val="25"/>
        </w:numPr>
        <w:ind w:left="567" w:hanging="425"/>
        <w:jc w:val="both"/>
      </w:pPr>
      <w:bookmarkStart w:id="186" w:name="_Hlk53785101"/>
      <w:bookmarkEnd w:id="184"/>
      <w:r w:rsidRPr="00C9470A">
        <w:t xml:space="preserve">Zespół Oceniający </w:t>
      </w:r>
      <w:r w:rsidR="00C262AB" w:rsidRPr="00C9470A">
        <w:t xml:space="preserve">przeprowadza </w:t>
      </w:r>
      <w:r w:rsidR="007F4DB2" w:rsidRPr="00C9470A">
        <w:t>weryfikację</w:t>
      </w:r>
      <w:r w:rsidR="00C262AB" w:rsidRPr="00C9470A">
        <w:t xml:space="preserve"> czy Rozwiązanie w kształcie proponowanym w</w:t>
      </w:r>
      <w:r w:rsidR="005040B2" w:rsidRPr="00C9470A">
        <w:t>e Wniosku</w:t>
      </w:r>
      <w:r w:rsidR="00C262AB" w:rsidRPr="00C9470A">
        <w:t xml:space="preserve"> </w:t>
      </w:r>
      <w:r w:rsidR="00465053" w:rsidRPr="00C9470A">
        <w:t xml:space="preserve">spełnia </w:t>
      </w:r>
      <w:r w:rsidR="00C262AB" w:rsidRPr="00C9470A">
        <w:t xml:space="preserve">wszystkie </w:t>
      </w:r>
      <w:r w:rsidR="6FA4B80B" w:rsidRPr="00C9470A">
        <w:t>Wymagania</w:t>
      </w:r>
      <w:r w:rsidR="00D44B54" w:rsidRPr="00C9470A">
        <w:t xml:space="preserve"> </w:t>
      </w:r>
      <w:r w:rsidR="00C262AB" w:rsidRPr="00C9470A">
        <w:t>Obligatoryjne</w:t>
      </w:r>
      <w:r w:rsidR="00C66D02" w:rsidRPr="00C9470A">
        <w:t xml:space="preserve"> oraz czy </w:t>
      </w:r>
      <w:r w:rsidR="008E318B">
        <w:t>System Demonstracyjny</w:t>
      </w:r>
      <w:r w:rsidR="00C66D02" w:rsidRPr="00C9470A">
        <w:t xml:space="preserve"> spełnia Wymagania określone w Załączniku nr 2 do Regulaminu</w:t>
      </w:r>
      <w:r w:rsidR="00B30CFE" w:rsidRPr="00C9470A">
        <w:t>.</w:t>
      </w:r>
    </w:p>
    <w:bookmarkEnd w:id="186"/>
    <w:p w14:paraId="059DF0E4" w14:textId="2F22F647" w:rsidR="00C262AB" w:rsidRPr="00C9470A" w:rsidRDefault="00A55330" w:rsidP="003F7FC0">
      <w:pPr>
        <w:pStyle w:val="Akapitzlist"/>
        <w:numPr>
          <w:ilvl w:val="3"/>
          <w:numId w:val="25"/>
        </w:numPr>
        <w:ind w:left="567" w:hanging="425"/>
        <w:jc w:val="both"/>
      </w:pPr>
      <w:r w:rsidRPr="00C9470A">
        <w:t>Jeśli ocena</w:t>
      </w:r>
      <w:r w:rsidR="00C262AB" w:rsidRPr="00C9470A">
        <w:t xml:space="preserve"> </w:t>
      </w:r>
      <w:r w:rsidR="005040B2" w:rsidRPr="00C9470A">
        <w:t>Wniosku</w:t>
      </w:r>
      <w:r w:rsidR="00C262AB" w:rsidRPr="00C9470A">
        <w:t>:</w:t>
      </w:r>
    </w:p>
    <w:p w14:paraId="052A8D4C" w14:textId="503A16BA" w:rsidR="00A55330" w:rsidRPr="00C9470A" w:rsidRDefault="00C262AB" w:rsidP="003F7FC0">
      <w:pPr>
        <w:pStyle w:val="Akapitzlist"/>
        <w:numPr>
          <w:ilvl w:val="4"/>
          <w:numId w:val="25"/>
        </w:numPr>
        <w:ind w:left="851"/>
        <w:jc w:val="both"/>
      </w:pPr>
      <w:r w:rsidRPr="00C9470A">
        <w:t xml:space="preserve">potwierdza spełnianie przez przyszłe Rozwiązanie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291F1D" w:rsidRPr="00C9470A">
        <w:t xml:space="preserve"> oraz spełnianie przez </w:t>
      </w:r>
      <w:r w:rsidR="006479C2">
        <w:t xml:space="preserve">System Demonstracyjny </w:t>
      </w:r>
      <w:r w:rsidR="00291F1D" w:rsidRPr="00C9470A">
        <w:t>Wymagań określonych w Załączniku nr 2 do Regulaminu</w:t>
      </w:r>
      <w:r w:rsidRPr="00C9470A">
        <w:t xml:space="preserve">, to Wniosek jest </w:t>
      </w:r>
      <w:r w:rsidR="005040B2" w:rsidRPr="00C9470A">
        <w:t xml:space="preserve">poddawany pozostałym </w:t>
      </w:r>
      <w:r w:rsidR="3945AF5F" w:rsidRPr="00C9470A">
        <w:t>K</w:t>
      </w:r>
      <w:r w:rsidR="005040B2" w:rsidRPr="00C9470A">
        <w:t>ryteriom oceny</w:t>
      </w:r>
      <w:r w:rsidRPr="00C9470A">
        <w:t>,</w:t>
      </w:r>
    </w:p>
    <w:p w14:paraId="463F127F" w14:textId="0CA74997" w:rsidR="00C262AB" w:rsidRPr="00C9470A" w:rsidRDefault="00C262AB" w:rsidP="003F7FC0">
      <w:pPr>
        <w:pStyle w:val="Akapitzlist"/>
        <w:numPr>
          <w:ilvl w:val="4"/>
          <w:numId w:val="25"/>
        </w:numPr>
        <w:ind w:left="851"/>
        <w:jc w:val="both"/>
      </w:pPr>
      <w:r w:rsidRPr="00C9470A">
        <w:t xml:space="preserve">wskazuje, że przyszłe Rozwiązanie nie spełnia wszystkich </w:t>
      </w:r>
      <w:r w:rsidR="005CF5CF" w:rsidRPr="00C9470A">
        <w:t>Wymagań</w:t>
      </w:r>
      <w:r w:rsidR="00D44B54" w:rsidRPr="00C9470A">
        <w:t xml:space="preserve"> </w:t>
      </w:r>
      <w:r w:rsidRPr="00C9470A">
        <w:t>Obligatoryjnych</w:t>
      </w:r>
      <w:r w:rsidR="00FD7E22" w:rsidRPr="00C9470A">
        <w:t xml:space="preserve"> lub</w:t>
      </w:r>
      <w:r w:rsidR="002C4864" w:rsidRPr="00C9470A">
        <w:t xml:space="preserve"> </w:t>
      </w:r>
      <w:r w:rsidR="006479C2">
        <w:t>proponowany System Demonstracyjny</w:t>
      </w:r>
      <w:r w:rsidR="00A87A57" w:rsidRPr="00C9470A" w:rsidDel="006479C2">
        <w:t xml:space="preserve"> </w:t>
      </w:r>
      <w:r w:rsidR="00A87A57" w:rsidRPr="00C9470A">
        <w:t>nie spełnia Wymagań określonych w Załączniku nr 2,</w:t>
      </w:r>
      <w:r w:rsidRPr="00C9470A">
        <w:t xml:space="preserve"> to Wniosek </w:t>
      </w:r>
      <w:r w:rsidR="000677C2" w:rsidRPr="00C9470A">
        <w:t>podlega odrzuceniu</w:t>
      </w:r>
      <w:r w:rsidRPr="00C9470A">
        <w:t>.</w:t>
      </w:r>
    </w:p>
    <w:p w14:paraId="24027833" w14:textId="13A4CC97" w:rsidR="00EC19F8" w:rsidRPr="00C9470A" w:rsidRDefault="00C66D02" w:rsidP="003F7FC0">
      <w:pPr>
        <w:pStyle w:val="Akapitzlist"/>
        <w:numPr>
          <w:ilvl w:val="3"/>
          <w:numId w:val="25"/>
        </w:numPr>
        <w:ind w:left="567" w:hanging="425"/>
        <w:jc w:val="both"/>
      </w:pPr>
      <w:r w:rsidRPr="00C9470A">
        <w:t xml:space="preserve"> W ramach oceny Wniosku NCBR jest uprawniony do weryfikacji zgodności </w:t>
      </w:r>
      <w:r w:rsidR="008E318B">
        <w:t>Systemu Demonstracyjnego</w:t>
      </w:r>
      <w:r w:rsidRPr="00C9470A">
        <w:t xml:space="preserve"> z Załącznikiem nr 2, w ramach wizji lokalnej.</w:t>
      </w:r>
    </w:p>
    <w:p w14:paraId="571E8FEE" w14:textId="29206311" w:rsidR="2531EFDC" w:rsidRPr="00C9470A" w:rsidRDefault="2531EFDC" w:rsidP="003F7FC0">
      <w:pPr>
        <w:pStyle w:val="Akapitzlist"/>
        <w:numPr>
          <w:ilvl w:val="3"/>
          <w:numId w:val="25"/>
        </w:numPr>
        <w:ind w:left="567" w:hanging="425"/>
        <w:jc w:val="both"/>
        <w:rPr>
          <w:rFonts w:eastAsiaTheme="minorEastAsia"/>
          <w:color w:val="000000" w:themeColor="text1"/>
        </w:rPr>
      </w:pPr>
      <w:r w:rsidRPr="39A7861B">
        <w:rPr>
          <w:rFonts w:ascii="Calibri" w:eastAsia="Calibri" w:hAnsi="Calibri" w:cs="Calibri"/>
          <w:color w:val="000000" w:themeColor="text1"/>
        </w:rPr>
        <w:t>W przypadku zgłoszenia przez Wykonawcę Wariantu B</w:t>
      </w:r>
      <w:r w:rsidR="002E6577" w:rsidRPr="39A7861B">
        <w:rPr>
          <w:rFonts w:ascii="Calibri" w:eastAsia="Calibri" w:hAnsi="Calibri" w:cs="Calibri"/>
          <w:color w:val="000000" w:themeColor="text1"/>
        </w:rPr>
        <w:t xml:space="preserve"> w zakresie Komponentu Technologicznego</w:t>
      </w:r>
      <w:r w:rsidRPr="39A7861B">
        <w:rPr>
          <w:rFonts w:ascii="Calibri" w:eastAsia="Calibri" w:hAnsi="Calibri" w:cs="Calibri"/>
          <w:color w:val="000000" w:themeColor="text1"/>
        </w:rPr>
        <w:t>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39A7861B">
        <w:rPr>
          <w:rFonts w:ascii="Calibri" w:eastAsia="Calibri" w:hAnsi="Calibri" w:cs="Calibri"/>
          <w:color w:val="000000" w:themeColor="text1"/>
        </w:rPr>
        <w:t>,</w:t>
      </w:r>
      <w:r w:rsidRPr="39A7861B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39A7861B">
        <w:rPr>
          <w:rFonts w:ascii="Calibri" w:eastAsia="Calibri" w:hAnsi="Calibri" w:cs="Calibri"/>
          <w:color w:val="000000" w:themeColor="text1"/>
        </w:rPr>
        <w:t>5</w:t>
      </w:r>
      <w:r w:rsidRPr="39A7861B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39A7861B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39A7861B">
        <w:rPr>
          <w:rFonts w:ascii="Calibri" w:eastAsia="Calibri" w:hAnsi="Calibri" w:cs="Calibri"/>
          <w:color w:val="000000" w:themeColor="text1"/>
        </w:rPr>
        <w:t>.</w:t>
      </w:r>
    </w:p>
    <w:p w14:paraId="418A879B" w14:textId="45BD6674" w:rsidR="0091676B" w:rsidRPr="000376CF" w:rsidRDefault="0091676B" w:rsidP="003F7FC0">
      <w:pPr>
        <w:pStyle w:val="Akapitzlist"/>
        <w:numPr>
          <w:ilvl w:val="3"/>
          <w:numId w:val="25"/>
        </w:numPr>
        <w:ind w:left="567" w:hanging="425"/>
        <w:jc w:val="both"/>
        <w:rPr>
          <w:rFonts w:eastAsiaTheme="minorEastAsia"/>
        </w:rPr>
      </w:pPr>
      <w:bookmarkStart w:id="187" w:name="_Hlk53669778"/>
      <w:r>
        <w:t xml:space="preserve">Względem rozstrzygnięcia </w:t>
      </w:r>
      <w:r w:rsidR="3F91A290">
        <w:t>NCBR</w:t>
      </w:r>
      <w:r>
        <w:t xml:space="preserve"> o odrzuceniu Wniosku Wnioskodawca może zgłosić uwagi zgodnie z </w:t>
      </w:r>
      <w:r w:rsidR="00A65A55">
        <w:t>Rozdział</w:t>
      </w:r>
      <w:r>
        <w:t xml:space="preserve">em </w:t>
      </w:r>
      <w:r>
        <w:fldChar w:fldCharType="begin"/>
      </w:r>
      <w:r>
        <w:instrText xml:space="preserve"> REF _Ref53669257 \r \h  \* MERGEFORMAT </w:instrText>
      </w:r>
      <w:r>
        <w:fldChar w:fldCharType="separate"/>
      </w:r>
      <w:r w:rsidR="003F7FC0">
        <w:t>VIII</w:t>
      </w:r>
      <w:r>
        <w:fldChar w:fldCharType="end"/>
      </w:r>
      <w:r>
        <w:t xml:space="preserve">. </w:t>
      </w:r>
      <w:bookmarkEnd w:id="187"/>
    </w:p>
    <w:p w14:paraId="7F5ECD2B" w14:textId="6E74118A" w:rsidR="009236DB" w:rsidRDefault="009236DB" w:rsidP="003F7FC0">
      <w:pPr>
        <w:pStyle w:val="Akapitzlist"/>
        <w:numPr>
          <w:ilvl w:val="3"/>
          <w:numId w:val="25"/>
        </w:numPr>
        <w:ind w:left="567"/>
        <w:jc w:val="both"/>
        <w:rPr>
          <w:rFonts w:eastAsiaTheme="minorEastAsia"/>
        </w:rPr>
      </w:pPr>
      <w:r w:rsidRPr="009236DB">
        <w:rPr>
          <w:rFonts w:eastAsiaTheme="minorEastAsia"/>
        </w:rPr>
        <w:t>Wymaganie Obligatoryjne nr 35 jest badane przez Centrum w oparciu o Harmonogram Rzeczowo-Finansowy przedstawiony przez Wnioskodawcę. W przypadku jeśli Centrum powzięło wątpliwość co do tego, czy wartość nowych instalacji i urządzeń dodanych do Systemu Demonstracyjnego w celu stworzenia Demonstratora odpowiada warunkom rynkowym, może, po ewentualnym wystąpieniu do Wnioskodawcy o wyjaśnienia, wykonać własną ocenę wartości takich instalacji i urządzeń. Centrum może to zrobić w szczególności, jeśli z Wniosku wynika zbyt niska, w normalnych uwarunkowaniach rynkowych, wartość takich instalacji i urządzeń, względem ich liczby, wydajności lub innych parametrów wpływających na ogólny wynik Rozwiązania w zakresie dotyczącym Wymagań Konkursowych. W przypadku jeśli wskazana wartość instalacji i urządzeń, o których mowa w zdaniu drugim, nie odpowiada wartości rynkowej, Centrum może:</w:t>
      </w:r>
    </w:p>
    <w:p w14:paraId="227A4F40" w14:textId="77777777" w:rsidR="009236DB" w:rsidRDefault="009236DB" w:rsidP="003F7FC0">
      <w:pPr>
        <w:pStyle w:val="Akapitzlist"/>
        <w:numPr>
          <w:ilvl w:val="4"/>
          <w:numId w:val="25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 xml:space="preserve">jeśli możliwe jest w oparciu o powszechnie dostępne dane i wiedzę ustalenie, w jakim stopniu nadmiarowe instalacje lub urządzenia wpływają na parametry brane pod uwagę na potrzebę Wymagań Konkursowych – obniżyć wskazane parametry o proporcję odpowiadającą takim nadmiarowym instalacjom lub urządzeniom względem całego Rozwiązania, </w:t>
      </w:r>
    </w:p>
    <w:p w14:paraId="75D1D4E3" w14:textId="718550D1" w:rsidR="009236DB" w:rsidRPr="009236DB" w:rsidRDefault="009236DB" w:rsidP="003F7FC0">
      <w:pPr>
        <w:pStyle w:val="Akapitzlist"/>
        <w:numPr>
          <w:ilvl w:val="4"/>
          <w:numId w:val="25"/>
        </w:numPr>
        <w:ind w:left="993"/>
        <w:jc w:val="both"/>
        <w:rPr>
          <w:rFonts w:eastAsiaTheme="minorEastAsia"/>
        </w:rPr>
      </w:pPr>
      <w:r w:rsidRPr="009236DB">
        <w:rPr>
          <w:rFonts w:eastAsiaTheme="minorEastAsia"/>
        </w:rPr>
        <w:t>w innych przypadkach – odrzucić Wniosek z powodu niespełniania wskazanego Wymagania Obligatoryjnego.</w:t>
      </w:r>
    </w:p>
    <w:p w14:paraId="5B83E282" w14:textId="6CE8EA84" w:rsidR="00CA056E" w:rsidRPr="00C9470A" w:rsidRDefault="000D2A59" w:rsidP="003F7FC0">
      <w:pPr>
        <w:pStyle w:val="Nagwek2"/>
        <w:spacing w:line="259" w:lineRule="auto"/>
      </w:pPr>
      <w:bookmarkStart w:id="188" w:name="_Ref52647539"/>
      <w:bookmarkStart w:id="189" w:name="_Ref52647540"/>
      <w:bookmarkStart w:id="190" w:name="_Toc53762106"/>
      <w:bookmarkStart w:id="191" w:name="_Toc72700665"/>
      <w:r w:rsidRPr="00C9470A">
        <w:t xml:space="preserve">Ocena </w:t>
      </w:r>
      <w:r w:rsidR="00BB37CD" w:rsidRPr="00C9470A">
        <w:t>m</w:t>
      </w:r>
      <w:r w:rsidRPr="00C9470A">
        <w:t>erytoryczna</w:t>
      </w:r>
      <w:r w:rsidR="00A130F3" w:rsidRPr="00C9470A">
        <w:t xml:space="preserve"> </w:t>
      </w:r>
      <w:r w:rsidRPr="00C9470A">
        <w:t>Wniosków</w:t>
      </w:r>
      <w:bookmarkEnd w:id="185"/>
      <w:bookmarkEnd w:id="188"/>
      <w:bookmarkEnd w:id="189"/>
      <w:bookmarkEnd w:id="190"/>
      <w:bookmarkEnd w:id="191"/>
    </w:p>
    <w:p w14:paraId="6D9579A1" w14:textId="0B8A6ABC" w:rsidR="003E7E3E" w:rsidRPr="00C9470A" w:rsidRDefault="009F62FE" w:rsidP="003F7FC0">
      <w:pPr>
        <w:pStyle w:val="Akapitzlist"/>
        <w:numPr>
          <w:ilvl w:val="0"/>
          <w:numId w:val="11"/>
        </w:numPr>
        <w:ind w:left="284" w:hanging="284"/>
        <w:jc w:val="both"/>
      </w:pPr>
      <w:bookmarkStart w:id="192" w:name="_Hlk512532224"/>
      <w:r w:rsidRPr="00C9470A">
        <w:t>NCBR w trakcie całego Postępowania może wyznaczać innych niż Zespół Oceniający biegłych (ekspertów) lub instytucje posiadające odpowiednie przygotowanie specjalistyczne, do zasięgania ich opinii</w:t>
      </w:r>
      <w:bookmarkEnd w:id="192"/>
      <w:r w:rsidRPr="00C9470A">
        <w:t>.</w:t>
      </w:r>
    </w:p>
    <w:p w14:paraId="081F4696" w14:textId="03C877A1" w:rsidR="0A636CA0" w:rsidRPr="00C9470A" w:rsidRDefault="003E7E3E" w:rsidP="003F7FC0">
      <w:pPr>
        <w:pStyle w:val="Akapitzlist"/>
        <w:numPr>
          <w:ilvl w:val="0"/>
          <w:numId w:val="11"/>
        </w:numPr>
        <w:ind w:left="284" w:hanging="284"/>
        <w:jc w:val="both"/>
      </w:pPr>
      <w:bookmarkStart w:id="193" w:name="_Ref509229539"/>
      <w:bookmarkStart w:id="194" w:name="_Ref52562003"/>
      <w:bookmarkStart w:id="195" w:name="_Hlk53785407"/>
      <w:r w:rsidRPr="00C9470A">
        <w:t xml:space="preserve">Ocena </w:t>
      </w:r>
      <w:r w:rsidR="00BB37CD" w:rsidRPr="00C9470A">
        <w:t>m</w:t>
      </w:r>
      <w:r w:rsidRPr="00C9470A">
        <w:t xml:space="preserve">erytoryczna jest dokonywana </w:t>
      </w:r>
      <w:r w:rsidR="003645E1" w:rsidRPr="00C9470A">
        <w:t>przez Zespół Oceniający na podstawie informacji zawartych we Wniosku</w:t>
      </w:r>
      <w:r w:rsidR="00FD7E22" w:rsidRPr="00C9470A">
        <w:t xml:space="preserve">, z uwzględnieniem </w:t>
      </w:r>
      <w:r w:rsidR="005CF5CF" w:rsidRPr="00C9470A">
        <w:t>Wymagań</w:t>
      </w:r>
      <w:r w:rsidR="009A26C0" w:rsidRPr="00C9470A">
        <w:t>:</w:t>
      </w:r>
      <w:r w:rsidR="00FD7E22" w:rsidRPr="00C9470A">
        <w:t xml:space="preserve"> </w:t>
      </w:r>
      <w:r w:rsidR="009A26C0" w:rsidRPr="00C9470A">
        <w:t>Konkursowych</w:t>
      </w:r>
      <w:r w:rsidR="00A12C19">
        <w:t xml:space="preserve"> i</w:t>
      </w:r>
      <w:r w:rsidR="009A26C0" w:rsidRPr="00C9470A">
        <w:t xml:space="preserve"> Jakościowych </w:t>
      </w:r>
      <w:r w:rsidR="00FD7E22" w:rsidRPr="00C9470A">
        <w:t xml:space="preserve">określonych w </w:t>
      </w:r>
      <w:r w:rsidR="00A65A55" w:rsidRPr="00C9470A">
        <w:t>Załączni</w:t>
      </w:r>
      <w:r w:rsidR="00FD7E22" w:rsidRPr="00C9470A">
        <w:t>ku nr 1 do Regulaminu i</w:t>
      </w:r>
      <w:r w:rsidR="003645E1" w:rsidRPr="00C9470A">
        <w:t xml:space="preserve"> </w:t>
      </w:r>
      <w:r w:rsidRPr="00C9470A">
        <w:t xml:space="preserve">w oparciu o </w:t>
      </w:r>
      <w:r w:rsidR="00FD7E22" w:rsidRPr="00C9470A">
        <w:t xml:space="preserve">Kryteria i zasady </w:t>
      </w:r>
      <w:r w:rsidR="00834AD7" w:rsidRPr="00C9470A">
        <w:t xml:space="preserve">oceny </w:t>
      </w:r>
      <w:r w:rsidR="00FD7E22" w:rsidRPr="00C9470A">
        <w:t xml:space="preserve">określone w </w:t>
      </w:r>
      <w:r w:rsidR="00A65A55" w:rsidRPr="00C9470A">
        <w:t>Załączni</w:t>
      </w:r>
      <w:r w:rsidR="00FD7E22" w:rsidRPr="00C9470A">
        <w:t>ku nr 5 do Regulaminu</w:t>
      </w:r>
      <w:r w:rsidR="00F57AD5" w:rsidRPr="00C9470A">
        <w:t>.</w:t>
      </w:r>
      <w:bookmarkStart w:id="196" w:name="_Ref509217593"/>
      <w:bookmarkEnd w:id="193"/>
      <w:bookmarkEnd w:id="194"/>
      <w:r w:rsidR="0A636CA0" w:rsidRPr="00C9470A">
        <w:t xml:space="preserve"> </w:t>
      </w:r>
    </w:p>
    <w:bookmarkEnd w:id="195"/>
    <w:p w14:paraId="5275E22B" w14:textId="1FF62AC0" w:rsidR="00687066" w:rsidRPr="00C9470A" w:rsidRDefault="0091676B" w:rsidP="003F7FC0">
      <w:pPr>
        <w:pStyle w:val="Akapitzlist"/>
        <w:numPr>
          <w:ilvl w:val="0"/>
          <w:numId w:val="11"/>
        </w:numPr>
        <w:ind w:left="284" w:hanging="284"/>
        <w:jc w:val="both"/>
      </w:pPr>
      <w:r w:rsidRPr="00C9470A">
        <w:t xml:space="preserve">Względem oceny merytorycznej Wnioskodawca może zgłosić uwagi zgodnie z </w:t>
      </w:r>
      <w:r w:rsidR="00A65A55" w:rsidRPr="00C9470A">
        <w:t>Rozdział</w:t>
      </w:r>
      <w:r w:rsidRPr="00C9470A">
        <w:t xml:space="preserve">em </w:t>
      </w:r>
      <w:r w:rsidRPr="00C9470A">
        <w:fldChar w:fldCharType="begin"/>
      </w:r>
      <w:r w:rsidRPr="00C9470A">
        <w:instrText xml:space="preserve"> REF _Ref53669257 \r \h  \* MERGEFORMAT </w:instrText>
      </w:r>
      <w:r w:rsidRPr="00C9470A">
        <w:fldChar w:fldCharType="separate"/>
      </w:r>
      <w:r w:rsidR="003F7FC0">
        <w:t>VIII</w:t>
      </w:r>
      <w:r w:rsidRPr="00C9470A">
        <w:fldChar w:fldCharType="end"/>
      </w:r>
      <w:r w:rsidRPr="00C9470A">
        <w:t>.</w:t>
      </w:r>
    </w:p>
    <w:p w14:paraId="1B5F8A08" w14:textId="59F9D264" w:rsidR="0091676B" w:rsidRPr="00C9470A" w:rsidRDefault="00687066" w:rsidP="003F7FC0">
      <w:pPr>
        <w:pStyle w:val="Akapitzlist"/>
        <w:numPr>
          <w:ilvl w:val="0"/>
          <w:numId w:val="11"/>
        </w:numPr>
        <w:ind w:left="284" w:hanging="284"/>
        <w:jc w:val="both"/>
      </w:pPr>
      <w:r>
        <w:t xml:space="preserve">Jeżeli Wnioskodawca zdecydował się na przygotowanie Oferty z Komponentem Technologicznym, wówczas NCBR przeprowadza </w:t>
      </w:r>
      <w:r w:rsidR="002E6577">
        <w:t xml:space="preserve">łącznie </w:t>
      </w:r>
      <w:r>
        <w:t>ocenę dla Komponentu Procesowego oraz dla Komponentu Technologicznego.</w:t>
      </w:r>
      <w:r w:rsidR="0091676B">
        <w:t xml:space="preserve"> </w:t>
      </w:r>
    </w:p>
    <w:p w14:paraId="469DA20F" w14:textId="767299B2" w:rsidR="001A1939" w:rsidRPr="00C9470A" w:rsidRDefault="001A1939" w:rsidP="003F7FC0">
      <w:pPr>
        <w:pStyle w:val="Nagwek2"/>
        <w:spacing w:line="259" w:lineRule="auto"/>
      </w:pPr>
      <w:bookmarkStart w:id="197" w:name="_Toc53671219"/>
      <w:bookmarkStart w:id="198" w:name="_Toc54726769"/>
      <w:bookmarkStart w:id="199" w:name="_Ref52633658"/>
      <w:bookmarkStart w:id="200" w:name="_Toc53762107"/>
      <w:bookmarkStart w:id="201" w:name="_Toc72700666"/>
      <w:bookmarkEnd w:id="196"/>
      <w:bookmarkEnd w:id="197"/>
      <w:bookmarkEnd w:id="198"/>
      <w:r w:rsidRPr="00C9470A">
        <w:t>Lista Rankingowa</w:t>
      </w:r>
      <w:bookmarkEnd w:id="199"/>
      <w:bookmarkEnd w:id="200"/>
      <w:bookmarkEnd w:id="201"/>
    </w:p>
    <w:p w14:paraId="5916DE17" w14:textId="4DAA83EF" w:rsidR="00FB743F" w:rsidRPr="00C9470A" w:rsidRDefault="00FB743F" w:rsidP="003F7FC0">
      <w:pPr>
        <w:pStyle w:val="Akapitzlist"/>
        <w:numPr>
          <w:ilvl w:val="0"/>
          <w:numId w:val="35"/>
        </w:numPr>
        <w:ind w:left="284"/>
        <w:jc w:val="both"/>
        <w:rPr>
          <w:rFonts w:eastAsiaTheme="minorEastAsia"/>
          <w:color w:val="000000" w:themeColor="text1"/>
        </w:rPr>
      </w:pPr>
      <w:r w:rsidRPr="00C9470A">
        <w:t xml:space="preserve">Po zakończeniu oceny Wniosku zgodnie z punktami </w:t>
      </w:r>
      <w:r w:rsidR="003C2DB8" w:rsidRPr="00C9470A">
        <w:t xml:space="preserve">od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Pr="00C9470A">
        <w:t xml:space="preserve"> do </w:t>
      </w:r>
      <w:r w:rsidRPr="00C9470A">
        <w:fldChar w:fldCharType="begin"/>
      </w:r>
      <w:r w:rsidRPr="00C9470A">
        <w:instrText xml:space="preserve"> REF _Ref52647539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Pr="00C9470A">
        <w:t xml:space="preserve">, Zespół Oceniający sporządza </w:t>
      </w:r>
      <w:r w:rsidR="000C40FF" w:rsidRPr="00C9470A">
        <w:t xml:space="preserve">raport z oceny Wniosku uzasadniający </w:t>
      </w:r>
      <w:r w:rsidR="000C40FF" w:rsidRPr="00C9470A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9470A">
        <w:rPr>
          <w:color w:val="000000" w:themeColor="text1"/>
        </w:rPr>
        <w:t xml:space="preserve"> </w:t>
      </w:r>
      <w:r w:rsidR="4E10D0BF" w:rsidRPr="00C9470A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7A101C15" w:rsidR="00547981" w:rsidRPr="00C9470A" w:rsidRDefault="00D15DB4" w:rsidP="003F7FC0">
      <w:pPr>
        <w:pStyle w:val="Akapitzlist"/>
        <w:numPr>
          <w:ilvl w:val="0"/>
          <w:numId w:val="35"/>
        </w:numPr>
        <w:ind w:left="284"/>
        <w:jc w:val="both"/>
        <w:rPr>
          <w:rFonts w:eastAsiaTheme="minorEastAsia"/>
        </w:rPr>
      </w:pPr>
      <w:r w:rsidRPr="00C9470A">
        <w:rPr>
          <w:color w:val="000000" w:themeColor="text1"/>
        </w:rPr>
        <w:t>p</w:t>
      </w:r>
      <w:r w:rsidR="001925EC" w:rsidRPr="00C9470A">
        <w:rPr>
          <w:color w:val="000000" w:themeColor="text1"/>
        </w:rPr>
        <w:t>o ustaleniu wyników dla wszystkich Wniosków</w:t>
      </w:r>
      <w:r w:rsidR="00232426" w:rsidRPr="00C9470A">
        <w:rPr>
          <w:color w:val="000000" w:themeColor="text1"/>
        </w:rPr>
        <w:t xml:space="preserve"> </w:t>
      </w:r>
      <w:r w:rsidR="00525C19" w:rsidRPr="00C9470A">
        <w:rPr>
          <w:color w:val="000000" w:themeColor="text1"/>
        </w:rPr>
        <w:t xml:space="preserve">zgodnie z punktami od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_Ref54726722 \r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F7FC0">
        <w:rPr>
          <w:color w:val="000000" w:themeColor="text1"/>
        </w:rPr>
        <w:t>6.2</w:t>
      </w:r>
      <w:r w:rsidRPr="00C9470A">
        <w:rPr>
          <w:color w:val="000000" w:themeColor="text1"/>
        </w:rPr>
        <w:fldChar w:fldCharType="end"/>
      </w:r>
      <w:r w:rsidR="00525C19" w:rsidRPr="00C9470A">
        <w:rPr>
          <w:color w:val="000000" w:themeColor="text1"/>
        </w:rPr>
        <w:t xml:space="preserve"> do </w:t>
      </w:r>
      <w:r w:rsidRPr="00C9470A">
        <w:rPr>
          <w:color w:val="000000" w:themeColor="text1"/>
        </w:rPr>
        <w:fldChar w:fldCharType="begin"/>
      </w:r>
      <w:r w:rsidRPr="00C9470A">
        <w:rPr>
          <w:color w:val="000000" w:themeColor="text1"/>
        </w:rPr>
        <w:instrText xml:space="preserve"> REF _Ref52647539 \n \h </w:instrText>
      </w:r>
      <w:r w:rsidR="004E2D42" w:rsidRPr="00C9470A">
        <w:rPr>
          <w:color w:val="000000" w:themeColor="text1"/>
        </w:rPr>
        <w:instrText xml:space="preserve"> \* MERGEFORMAT </w:instrText>
      </w:r>
      <w:r w:rsidRPr="00C9470A">
        <w:rPr>
          <w:color w:val="000000" w:themeColor="text1"/>
        </w:rPr>
      </w:r>
      <w:r w:rsidRPr="00C9470A">
        <w:rPr>
          <w:color w:val="000000" w:themeColor="text1"/>
        </w:rPr>
        <w:fldChar w:fldCharType="separate"/>
      </w:r>
      <w:r w:rsidR="003F7FC0">
        <w:rPr>
          <w:color w:val="000000" w:themeColor="text1"/>
        </w:rPr>
        <w:t>6.4</w:t>
      </w:r>
      <w:r w:rsidRPr="00C9470A">
        <w:rPr>
          <w:color w:val="000000" w:themeColor="text1"/>
        </w:rPr>
        <w:fldChar w:fldCharType="end"/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9470A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9470A">
        <w:rPr>
          <w:rFonts w:ascii="Calibri" w:eastAsia="Calibri" w:hAnsi="Calibri" w:cs="Calibri"/>
          <w:color w:val="000000" w:themeColor="text1"/>
        </w:rPr>
        <w:t xml:space="preserve">rozpoznaniu wszystkich uwag zgodnie z </w:t>
      </w:r>
      <w:r w:rsidR="00A65A55" w:rsidRPr="00C9470A">
        <w:rPr>
          <w:rFonts w:ascii="Calibri" w:eastAsia="Calibri" w:hAnsi="Calibri" w:cs="Calibri"/>
          <w:color w:val="000000" w:themeColor="text1"/>
        </w:rPr>
        <w:t>Rozdział</w:t>
      </w:r>
      <w:r w:rsidR="2B85E3A2" w:rsidRPr="00C9470A">
        <w:rPr>
          <w:rFonts w:ascii="Calibri" w:eastAsia="Calibri" w:hAnsi="Calibri" w:cs="Calibri"/>
          <w:color w:val="000000" w:themeColor="text1"/>
        </w:rPr>
        <w:t>em VIII.</w:t>
      </w:r>
      <w:r w:rsidR="001925EC" w:rsidRPr="00C9470A">
        <w:rPr>
          <w:color w:val="000000" w:themeColor="text1"/>
        </w:rPr>
        <w:t>, Zespół O</w:t>
      </w:r>
      <w:r w:rsidR="00B0731D" w:rsidRPr="00C9470A">
        <w:rPr>
          <w:color w:val="000000" w:themeColor="text1"/>
        </w:rPr>
        <w:t xml:space="preserve">ceniający </w:t>
      </w:r>
      <w:r w:rsidR="001925EC" w:rsidRPr="00C9470A">
        <w:rPr>
          <w:color w:val="000000" w:themeColor="text1"/>
        </w:rPr>
        <w:t>tworzy Listę Rankingową dla wszystkich Wnios</w:t>
      </w:r>
      <w:r w:rsidR="00547981" w:rsidRPr="00C9470A">
        <w:rPr>
          <w:color w:val="000000" w:themeColor="text1"/>
        </w:rPr>
        <w:t xml:space="preserve">ków, które </w:t>
      </w:r>
      <w:r w:rsidR="00525C19" w:rsidRPr="00C9470A">
        <w:rPr>
          <w:color w:val="000000" w:themeColor="text1"/>
        </w:rPr>
        <w:t>nie podlegały odrzuceniu</w:t>
      </w:r>
      <w:r w:rsidR="001925EC" w:rsidRPr="00C9470A">
        <w:rPr>
          <w:color w:val="000000" w:themeColor="text1"/>
        </w:rPr>
        <w:t>. W</w:t>
      </w:r>
      <w:r w:rsidR="00E37D9E" w:rsidRPr="00C9470A">
        <w:rPr>
          <w:color w:val="000000" w:themeColor="text1"/>
        </w:rPr>
        <w:t> </w:t>
      </w:r>
      <w:r w:rsidR="001925EC" w:rsidRPr="00C9470A">
        <w:rPr>
          <w:color w:val="000000" w:themeColor="text1"/>
        </w:rPr>
        <w:t xml:space="preserve">ramach Listy Rankingowej Zespół </w:t>
      </w:r>
      <w:r w:rsidR="001925EC" w:rsidRPr="00C9470A">
        <w:t>O</w:t>
      </w:r>
      <w:r w:rsidR="002411E1" w:rsidRPr="00C9470A">
        <w:t>ceniający</w:t>
      </w:r>
      <w:r w:rsidR="001925EC" w:rsidRPr="00C9470A">
        <w:t xml:space="preserve"> </w:t>
      </w:r>
      <w:r w:rsidR="00366DF4" w:rsidRPr="00C9470A">
        <w:t xml:space="preserve">szereguje </w:t>
      </w:r>
      <w:r w:rsidR="00707C67" w:rsidRPr="00C9470A">
        <w:t xml:space="preserve">Wnioski wedle </w:t>
      </w:r>
      <w:r w:rsidR="001925EC" w:rsidRPr="00C9470A">
        <w:t>wynik</w:t>
      </w:r>
      <w:r w:rsidR="00707C67" w:rsidRPr="00C9470A">
        <w:t>ów</w:t>
      </w:r>
      <w:r w:rsidR="001925EC" w:rsidRPr="00C9470A">
        <w:t xml:space="preserve"> oceny merytorycznej </w:t>
      </w:r>
      <w:r w:rsidR="003346B5" w:rsidRPr="00C9470A">
        <w:t xml:space="preserve">Wniosków </w:t>
      </w:r>
      <w:r w:rsidR="001925EC" w:rsidRPr="00C9470A">
        <w:t>od najwyższego, do najniższego</w:t>
      </w:r>
      <w:r w:rsidR="00232426" w:rsidRPr="00C9470A">
        <w:t>, wedle uzyskanych punktów</w:t>
      </w:r>
      <w:r w:rsidR="001925EC" w:rsidRPr="00C9470A">
        <w:t xml:space="preserve">. </w:t>
      </w:r>
      <w:r w:rsidR="005318B1" w:rsidRPr="00C9470A">
        <w:t xml:space="preserve">Jeżeli w ramach oceny merytorycznej dwa Wnioski uzyskały </w:t>
      </w:r>
      <w:r w:rsidR="003754C4" w:rsidRPr="00C9470A">
        <w:t xml:space="preserve">taką samą sumaryczną liczbę punktów w ramach wszystkich </w:t>
      </w:r>
      <w:r w:rsidR="35125926" w:rsidRPr="00C9470A">
        <w:t>K</w:t>
      </w:r>
      <w:r w:rsidR="003754C4" w:rsidRPr="00C9470A">
        <w:t>ryteriów</w:t>
      </w:r>
      <w:r w:rsidR="005318B1" w:rsidRPr="00C9470A">
        <w:t>, w</w:t>
      </w:r>
      <w:r w:rsidR="00E37D9E" w:rsidRPr="00C9470A">
        <w:t> </w:t>
      </w:r>
      <w:r w:rsidR="005318B1" w:rsidRPr="00C9470A">
        <w:t xml:space="preserve">ramach Listy Rankingowej zajmują one kolejne miejsca, przy czym </w:t>
      </w:r>
      <w:r w:rsidR="00547981" w:rsidRPr="00C9470A">
        <w:t xml:space="preserve">o pierwszeństwie decydować </w:t>
      </w:r>
      <w:r w:rsidR="00A45B9E" w:rsidRPr="00C9470A">
        <w:t>będą zasady określone w Załączniku nr 5 do Regulaminu</w:t>
      </w:r>
      <w:r w:rsidR="001D1FB2" w:rsidRPr="00C9470A">
        <w:t>.</w:t>
      </w:r>
    </w:p>
    <w:p w14:paraId="6DB459C3" w14:textId="77777777" w:rsidR="001925EC" w:rsidRPr="00C9470A" w:rsidRDefault="001925EC" w:rsidP="003F7FC0">
      <w:pPr>
        <w:pStyle w:val="Akapitzlist"/>
        <w:numPr>
          <w:ilvl w:val="0"/>
          <w:numId w:val="35"/>
        </w:numPr>
        <w:ind w:left="284" w:hanging="284"/>
        <w:jc w:val="both"/>
      </w:pPr>
      <w:r w:rsidRPr="00C9470A">
        <w:t>Lista Rankingowa wyszczególnia:</w:t>
      </w:r>
    </w:p>
    <w:p w14:paraId="3AE4874D" w14:textId="0181F8B2" w:rsidR="007833A4" w:rsidRPr="00C9470A" w:rsidRDefault="00395C4C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="00066E60" w:rsidRPr="00C9470A">
        <w:t>Rozwiązania</w:t>
      </w:r>
      <w:r w:rsidR="007833A4" w:rsidRPr="00C9470A">
        <w:t>,</w:t>
      </w:r>
    </w:p>
    <w:p w14:paraId="6C275961" w14:textId="6BAF807D" w:rsidR="001925EC" w:rsidRPr="00C9470A" w:rsidRDefault="001925EC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nazwę </w:t>
      </w:r>
      <w:r w:rsidR="001D43B2" w:rsidRPr="00C9470A">
        <w:t xml:space="preserve">danego </w:t>
      </w:r>
      <w:r w:rsidRPr="00C9470A">
        <w:t>Wnioskodawcy,</w:t>
      </w:r>
    </w:p>
    <w:p w14:paraId="3C9CD839" w14:textId="42F51EAE" w:rsidR="001925EC" w:rsidRPr="00C9470A" w:rsidRDefault="00AE333E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wynik łączny </w:t>
      </w:r>
      <w:r w:rsidR="00BB37CD" w:rsidRPr="00C9470A">
        <w:t>o</w:t>
      </w:r>
      <w:r w:rsidRPr="00C9470A">
        <w:t xml:space="preserve">ceny </w:t>
      </w:r>
      <w:r w:rsidR="00BB37CD" w:rsidRPr="00C9470A">
        <w:t>m</w:t>
      </w:r>
      <w:r w:rsidR="001925EC" w:rsidRPr="00C9470A">
        <w:t>erytorycznej Wniosku,</w:t>
      </w:r>
    </w:p>
    <w:p w14:paraId="75937772" w14:textId="3B423A7E" w:rsidR="535163BE" w:rsidRPr="00C9470A" w:rsidRDefault="535163BE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>wartości parametrów w zakresie Wymagań Konkursowych,</w:t>
      </w:r>
    </w:p>
    <w:p w14:paraId="681FD174" w14:textId="3CA201B4" w:rsidR="00395C4C" w:rsidRPr="00C9470A" w:rsidRDefault="001925EC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wynagrodzenie </w:t>
      </w:r>
      <w:r w:rsidR="00A655DA" w:rsidRPr="00C9470A">
        <w:t xml:space="preserve">oferowane przez </w:t>
      </w:r>
      <w:r w:rsidR="00D15DB4" w:rsidRPr="00C9470A">
        <w:t>Wnioskodawcę</w:t>
      </w:r>
      <w:r w:rsidRPr="00C9470A">
        <w:t xml:space="preserve"> za </w:t>
      </w:r>
      <w:r w:rsidR="00695F02" w:rsidRPr="00C9470A">
        <w:t>realizację Umowy</w:t>
      </w:r>
      <w:r w:rsidR="00CC1712" w:rsidRPr="00C9470A">
        <w:t xml:space="preserve"> w podziale na Etapy</w:t>
      </w:r>
      <w:r w:rsidR="00395C4C" w:rsidRPr="00C9470A">
        <w:t>,</w:t>
      </w:r>
      <w:r w:rsidR="00324423" w:rsidRPr="00C9470A">
        <w:t xml:space="preserve"> z zastrzeżeniem ust. </w:t>
      </w:r>
      <w:r w:rsidR="00A45B9E" w:rsidRPr="00C9470A">
        <w:t>6</w:t>
      </w:r>
      <w:r w:rsidR="00324423" w:rsidRPr="00C9470A">
        <w:t>,</w:t>
      </w:r>
    </w:p>
    <w:p w14:paraId="3D5D604F" w14:textId="515950A0" w:rsidR="004B5106" w:rsidRDefault="2B7E909E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informację o </w:t>
      </w:r>
      <w:r w:rsidR="638FF231" w:rsidRPr="00C9470A">
        <w:t>dopuszczeniu (rekomendowaniu)</w:t>
      </w:r>
      <w:r w:rsidRPr="00C9470A">
        <w:t xml:space="preserve"> </w:t>
      </w:r>
      <w:r w:rsidR="00395C4C" w:rsidRPr="00C9470A">
        <w:t>Wnios</w:t>
      </w:r>
      <w:r w:rsidR="00931A35" w:rsidRPr="00C9470A">
        <w:t>k</w:t>
      </w:r>
      <w:r w:rsidR="47829793" w:rsidRPr="00C9470A">
        <w:t>u</w:t>
      </w:r>
      <w:r w:rsidR="00395C4C" w:rsidRPr="00C9470A">
        <w:t xml:space="preserve"> do zawarcia Umowy</w:t>
      </w:r>
      <w:r w:rsidR="004B5106" w:rsidRPr="00C9470A">
        <w:t>,</w:t>
      </w:r>
    </w:p>
    <w:p w14:paraId="3022BF30" w14:textId="5F2809CE" w:rsidR="00117969" w:rsidRPr="00C9470A" w:rsidRDefault="00117969" w:rsidP="003F7FC0">
      <w:pPr>
        <w:pStyle w:val="Akapitzlist"/>
        <w:numPr>
          <w:ilvl w:val="1"/>
          <w:numId w:val="35"/>
        </w:numPr>
        <w:ind w:left="851"/>
        <w:jc w:val="both"/>
      </w:pPr>
      <w:r>
        <w:t>ewentualnie: informację o odrzuceniu Wniosku,</w:t>
      </w:r>
    </w:p>
    <w:p w14:paraId="12F6A606" w14:textId="4F1B008E" w:rsidR="00687066" w:rsidRPr="00C9470A" w:rsidRDefault="00687066" w:rsidP="003F7FC0">
      <w:pPr>
        <w:pStyle w:val="Akapitzlist"/>
        <w:numPr>
          <w:ilvl w:val="1"/>
          <w:numId w:val="35"/>
        </w:numPr>
        <w:ind w:left="851"/>
        <w:jc w:val="both"/>
      </w:pPr>
      <w:r w:rsidRPr="00C9470A">
        <w:t xml:space="preserve">Informację, czy Wnioskodawca zdecydował się na Komponent Technologiczny. W takiej sytuacji Lista Rankingowa wyszczególnia również </w:t>
      </w:r>
      <w:r w:rsidR="005F197F">
        <w:t>podaną przez Wykonawcę wartość udziału w Komercjalizacji Wyników Prac B+R oraz Technologii Zależnych w zakresie Komponentu Technologicznego</w:t>
      </w:r>
      <w:r w:rsidRPr="00C9470A">
        <w:t>.</w:t>
      </w:r>
    </w:p>
    <w:p w14:paraId="0A0C8D53" w14:textId="7A831146" w:rsidR="009A522A" w:rsidRPr="00EA5A66" w:rsidRDefault="009A522A" w:rsidP="003F7FC0">
      <w:pPr>
        <w:pStyle w:val="Akapitzlist"/>
        <w:numPr>
          <w:ilvl w:val="0"/>
          <w:numId w:val="35"/>
        </w:numPr>
        <w:ind w:left="284" w:hanging="284"/>
        <w:jc w:val="both"/>
      </w:pPr>
      <w:bookmarkStart w:id="202" w:name="_Ref59121324"/>
      <w:bookmarkStart w:id="203" w:name="_Ref509229444"/>
      <w:r w:rsidRPr="00EA5A66">
        <w:t xml:space="preserve">Wynik </w:t>
      </w:r>
      <w:r w:rsidR="008711AF" w:rsidRPr="00EA5A66">
        <w:t>P</w:t>
      </w:r>
      <w:r w:rsidRPr="00EA5A66">
        <w:t xml:space="preserve">ozytywny skutkujący dopuszczeniem do zawarcia Umowy przyznaje się tym Wnioskodawcom, którzy uzyskali kolejno </w:t>
      </w:r>
      <w:r w:rsidR="006917F0" w:rsidRPr="00EA5A66">
        <w:t xml:space="preserve">nie więcej niż </w:t>
      </w:r>
      <w:r w:rsidR="00A45B9E" w:rsidRPr="00EA5A66">
        <w:t xml:space="preserve">dziesięć </w:t>
      </w:r>
      <w:r w:rsidRPr="00EA5A66">
        <w:t>najwyższ</w:t>
      </w:r>
      <w:r w:rsidR="00A45B9E" w:rsidRPr="00EA5A66">
        <w:t>ych</w:t>
      </w:r>
      <w:r w:rsidRPr="00EA5A66">
        <w:t xml:space="preserve"> wynik</w:t>
      </w:r>
      <w:r w:rsidR="00A45B9E" w:rsidRPr="00EA5A66">
        <w:t>ów</w:t>
      </w:r>
      <w:r w:rsidRPr="00EA5A66">
        <w:t xml:space="preserve"> z oceny merytorycznej.</w:t>
      </w:r>
      <w:r w:rsidR="006917F0" w:rsidRPr="00EA5A66">
        <w:t xml:space="preserve"> Pozostałym Wnioskodawcom przyznaje się </w:t>
      </w:r>
      <w:r w:rsidR="008711AF" w:rsidRPr="00EA5A66">
        <w:t>W</w:t>
      </w:r>
      <w:r w:rsidR="006917F0" w:rsidRPr="00EA5A66">
        <w:t xml:space="preserve">ynik </w:t>
      </w:r>
      <w:r w:rsidR="008711AF" w:rsidRPr="00EA5A66">
        <w:t>N</w:t>
      </w:r>
      <w:r w:rsidR="006917F0" w:rsidRPr="00EA5A66">
        <w:t>egatywny.</w:t>
      </w:r>
      <w:bookmarkEnd w:id="202"/>
    </w:p>
    <w:bookmarkEnd w:id="203"/>
    <w:p w14:paraId="40DB4476" w14:textId="661EEA97" w:rsidR="00582A5F" w:rsidRPr="00EA5A66" w:rsidRDefault="00582A5F" w:rsidP="003F7FC0">
      <w:pPr>
        <w:pStyle w:val="Akapitzlist"/>
        <w:numPr>
          <w:ilvl w:val="0"/>
          <w:numId w:val="35"/>
        </w:numPr>
        <w:ind w:left="284" w:hanging="284"/>
        <w:jc w:val="both"/>
      </w:pPr>
      <w:r w:rsidRPr="00EA5A66">
        <w:rPr>
          <w:color w:val="000000" w:themeColor="text1"/>
        </w:rPr>
        <w:t xml:space="preserve">Po </w:t>
      </w:r>
      <w:r w:rsidR="001D43B2" w:rsidRPr="00EA5A66">
        <w:rPr>
          <w:color w:val="000000" w:themeColor="text1"/>
        </w:rPr>
        <w:t xml:space="preserve">sporządzeniu </w:t>
      </w:r>
      <w:r w:rsidRPr="00EA5A66">
        <w:rPr>
          <w:color w:val="000000" w:themeColor="text1"/>
        </w:rPr>
        <w:t xml:space="preserve">Listy Rankingowej </w:t>
      </w:r>
      <w:r w:rsidR="001D43B2" w:rsidRPr="00EA5A66">
        <w:rPr>
          <w:color w:val="000000" w:themeColor="text1"/>
        </w:rPr>
        <w:t>zgodnie z ustępami poprzedzającymi Centrum</w:t>
      </w:r>
      <w:r w:rsidRPr="00EA5A66">
        <w:rPr>
          <w:color w:val="000000" w:themeColor="text1"/>
        </w:rPr>
        <w:t xml:space="preserve"> publikuje Listę Rankingową na</w:t>
      </w:r>
      <w:r w:rsidR="009F2265" w:rsidRPr="00EA5A66">
        <w:rPr>
          <w:color w:val="000000" w:themeColor="text1"/>
        </w:rPr>
        <w:t xml:space="preserve"> </w:t>
      </w:r>
      <w:r w:rsidRPr="00EA5A66">
        <w:rPr>
          <w:color w:val="000000" w:themeColor="text1"/>
        </w:rPr>
        <w:t xml:space="preserve">Stronie internetowej </w:t>
      </w:r>
      <w:r w:rsidRPr="00EA5A66">
        <w:t>Centrum oraz przesyła Wnioskodawcom elektroniczne powiadomienie o</w:t>
      </w:r>
      <w:r w:rsidR="008D227C" w:rsidRPr="00EA5A66">
        <w:t> </w:t>
      </w:r>
      <w:r w:rsidRPr="00EA5A66">
        <w:t xml:space="preserve">publikacji </w:t>
      </w:r>
      <w:r w:rsidR="00297ECF" w:rsidRPr="00EA5A66">
        <w:t xml:space="preserve">odpowiedniej </w:t>
      </w:r>
      <w:r w:rsidRPr="00EA5A66">
        <w:t>Listy Rankingowej.</w:t>
      </w:r>
    </w:p>
    <w:p w14:paraId="4B1A987E" w14:textId="7607FC78" w:rsidR="00324423" w:rsidRPr="00C9470A" w:rsidRDefault="00324423" w:rsidP="003F7FC0">
      <w:pPr>
        <w:pStyle w:val="Akapitzlist"/>
        <w:numPr>
          <w:ilvl w:val="0"/>
          <w:numId w:val="35"/>
        </w:numPr>
        <w:ind w:left="284" w:hanging="284"/>
        <w:jc w:val="both"/>
      </w:pPr>
      <w:bookmarkStart w:id="204" w:name="_Ref61277589"/>
      <w:r w:rsidRPr="00EA5A66">
        <w:t>NCBR może odroczyć ujawnienie w ramach Listy Rankingowej</w:t>
      </w:r>
      <w:r>
        <w:t xml:space="preserve"> wynagrodzeń oferowanych przez Wnioskodawców, jeśli istnieją w ocenie NCBR okoliczności wskazujące na możliwość powstania po jego stronie uprawnienia do przeprowadzenia Dodatkowego Naboru Wniosków zgodnie z Rozdziałem </w:t>
      </w:r>
      <w:r>
        <w:fldChar w:fldCharType="begin"/>
      </w:r>
      <w:r>
        <w:instrText xml:space="preserve"> REF _Ref67953519 \n \h </w:instrText>
      </w:r>
      <w:r>
        <w:fldChar w:fldCharType="separate"/>
      </w:r>
      <w:r w:rsidR="003F7FC0">
        <w:t>XIII</w:t>
      </w:r>
      <w:r>
        <w:fldChar w:fldCharType="end"/>
      </w:r>
      <w:r>
        <w:t xml:space="preserve"> Regulaminu. W takim wypadku</w:t>
      </w:r>
      <w:bookmarkEnd w:id="204"/>
      <w:r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9470A" w:rsidRDefault="00AB1C73" w:rsidP="003F7FC0">
      <w:pPr>
        <w:pStyle w:val="Nagwek1"/>
        <w:spacing w:line="259" w:lineRule="auto"/>
      </w:pPr>
      <w:bookmarkStart w:id="205" w:name="_Ref62506770"/>
      <w:bookmarkStart w:id="206" w:name="_Toc72700667"/>
      <w:r w:rsidRPr="00C9470A">
        <w:t xml:space="preserve">Zawarcie Umów z </w:t>
      </w:r>
      <w:r w:rsidR="00D15DB4" w:rsidRPr="00C9470A">
        <w:t>Wnioskodawcami</w:t>
      </w:r>
      <w:r w:rsidRPr="00C9470A">
        <w:t xml:space="preserve"> </w:t>
      </w:r>
      <w:r w:rsidR="001A1939" w:rsidRPr="00C9470A">
        <w:t>i informacj</w:t>
      </w:r>
      <w:r w:rsidR="00F15BEA" w:rsidRPr="00C9470A">
        <w:t>a</w:t>
      </w:r>
      <w:r w:rsidR="001A1939" w:rsidRPr="00C9470A">
        <w:t xml:space="preserve"> o Selekcji w ramach </w:t>
      </w:r>
      <w:r w:rsidR="097AA0AB" w:rsidRPr="00C9470A">
        <w:t xml:space="preserve">realizacji </w:t>
      </w:r>
      <w:r w:rsidR="001A1939" w:rsidRPr="00C9470A">
        <w:t>Umowy</w:t>
      </w:r>
      <w:bookmarkStart w:id="207" w:name="_Ref52560609"/>
      <w:bookmarkStart w:id="208" w:name="_Toc53762108"/>
      <w:bookmarkEnd w:id="205"/>
      <w:bookmarkEnd w:id="206"/>
      <w:bookmarkEnd w:id="207"/>
      <w:bookmarkEnd w:id="208"/>
    </w:p>
    <w:p w14:paraId="068C8046" w14:textId="0C958D76" w:rsidR="004E310D" w:rsidRPr="00C9470A" w:rsidRDefault="44C12183" w:rsidP="003F7FC0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09" w:name="_Ref509218690"/>
      <w:r w:rsidRPr="00C9470A">
        <w:t xml:space="preserve">Lista Rankingowa wskazuje wyniki wszystkich </w:t>
      </w:r>
      <w:r w:rsidRPr="00C9470A">
        <w:rPr>
          <w:color w:val="000000" w:themeColor="text1"/>
        </w:rPr>
        <w:t>Wniosków</w:t>
      </w:r>
      <w:r w:rsidR="62FB299B" w:rsidRPr="00C9470A">
        <w:rPr>
          <w:color w:val="000000" w:themeColor="text1"/>
        </w:rPr>
        <w:t xml:space="preserve">, </w:t>
      </w:r>
      <w:r w:rsidR="62FB299B" w:rsidRPr="00C9470A">
        <w:rPr>
          <w:rFonts w:ascii="Calibri" w:eastAsia="Calibri" w:hAnsi="Calibri" w:cs="Calibri"/>
          <w:color w:val="000000" w:themeColor="text1"/>
        </w:rPr>
        <w:t>które nie zostały odrzucone</w:t>
      </w:r>
      <w:r w:rsidR="00364DC0" w:rsidRPr="00C9470A">
        <w:rPr>
          <w:color w:val="000000" w:themeColor="text1"/>
        </w:rPr>
        <w:t>.</w:t>
      </w:r>
      <w:bookmarkEnd w:id="209"/>
      <w:r w:rsidR="00400DB6" w:rsidRPr="00C9470A">
        <w:rPr>
          <w:rFonts w:eastAsiaTheme="minorEastAsia"/>
          <w:color w:val="000000" w:themeColor="text1"/>
        </w:rPr>
        <w:t xml:space="preserve"> </w:t>
      </w:r>
    </w:p>
    <w:p w14:paraId="5721BE64" w14:textId="22F98ABC" w:rsidR="004E310D" w:rsidRPr="00C9470A" w:rsidRDefault="00663A23" w:rsidP="003F7FC0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</w:rPr>
      </w:pPr>
      <w:r w:rsidRPr="00C9470A">
        <w:t>Umowa jest zawierana z Wnioskodawcami</w:t>
      </w:r>
      <w:r w:rsidR="004E310D" w:rsidRPr="00C9470A">
        <w:t>,</w:t>
      </w:r>
      <w:r w:rsidR="003B775B" w:rsidRPr="00C9470A">
        <w:t xml:space="preserve"> </w:t>
      </w:r>
      <w:r w:rsidR="00631DDA" w:rsidRPr="00C9470A">
        <w:t xml:space="preserve">którzy </w:t>
      </w:r>
      <w:r w:rsidR="009A522A" w:rsidRPr="00C9470A">
        <w:t xml:space="preserve">uzyskali </w:t>
      </w:r>
      <w:r w:rsidR="00125A04" w:rsidRPr="00C9470A">
        <w:t>W</w:t>
      </w:r>
      <w:r w:rsidR="006917F0" w:rsidRPr="00C9470A">
        <w:t xml:space="preserve">yniki </w:t>
      </w:r>
      <w:r w:rsidR="00125A04" w:rsidRPr="00C9470A">
        <w:t>P</w:t>
      </w:r>
      <w:r w:rsidR="006917F0" w:rsidRPr="00C9470A">
        <w:t xml:space="preserve">ozytywne i </w:t>
      </w:r>
      <w:r w:rsidR="00631DDA" w:rsidRPr="00C9470A">
        <w:t xml:space="preserve">są </w:t>
      </w:r>
      <w:r w:rsidRPr="00C9470A">
        <w:t>dopuszcz</w:t>
      </w:r>
      <w:r w:rsidR="00631DDA" w:rsidRPr="00C9470A">
        <w:t>eni</w:t>
      </w:r>
      <w:r w:rsidRPr="00C9470A">
        <w:t xml:space="preserve"> (</w:t>
      </w:r>
      <w:r w:rsidR="003B775B" w:rsidRPr="00C9470A">
        <w:t>rekomendowan</w:t>
      </w:r>
      <w:r w:rsidR="00631DDA" w:rsidRPr="00C9470A">
        <w:t>i</w:t>
      </w:r>
      <w:r w:rsidRPr="00C9470A">
        <w:t>)</w:t>
      </w:r>
      <w:r w:rsidR="003B775B" w:rsidRPr="00C9470A">
        <w:t xml:space="preserve"> do </w:t>
      </w:r>
      <w:r w:rsidR="003B1D94" w:rsidRPr="00C9470A">
        <w:t>zawarcia Umowy</w:t>
      </w:r>
      <w:r w:rsidR="005B13D2" w:rsidRPr="00C9470A">
        <w:t xml:space="preserve"> </w:t>
      </w:r>
      <w:r w:rsidR="006911FB" w:rsidRPr="00C9470A">
        <w:t xml:space="preserve">w ramach dostępnej </w:t>
      </w:r>
      <w:r w:rsidR="005B13D2" w:rsidRPr="00C9470A">
        <w:t>Alokacji,</w:t>
      </w:r>
      <w:r w:rsidR="00CA056E" w:rsidRPr="00C9470A">
        <w:t xml:space="preserve"> z</w:t>
      </w:r>
      <w:r w:rsidR="0061207D" w:rsidRPr="00C9470A">
        <w:t>godnie z Regulaminem.</w:t>
      </w:r>
      <w:r w:rsidR="002C636E" w:rsidRPr="00C9470A">
        <w:t xml:space="preserve"> </w:t>
      </w:r>
      <w:r w:rsidR="1FD13E48" w:rsidRPr="00C9470A">
        <w:t xml:space="preserve">Umowy będą zawierane w formie elektronicznej z kwalifikowanym podpisem elektronicznym, chyba że </w:t>
      </w:r>
      <w:r w:rsidR="62A59065" w:rsidRPr="00C9470A">
        <w:t xml:space="preserve">NCBR i dany Uczestnik Przedsięwzięcia </w:t>
      </w:r>
      <w:r w:rsidR="1FD13E48" w:rsidRPr="00C9470A">
        <w:t>uzgodnią inaczej.</w:t>
      </w:r>
    </w:p>
    <w:p w14:paraId="3DCBDEB8" w14:textId="0ACD2A43" w:rsidR="001A1939" w:rsidRPr="00C9470A" w:rsidRDefault="001A1939" w:rsidP="003F7FC0">
      <w:pPr>
        <w:pStyle w:val="Akapitzlist"/>
        <w:numPr>
          <w:ilvl w:val="0"/>
          <w:numId w:val="24"/>
        </w:numPr>
        <w:ind w:left="284" w:hanging="284"/>
        <w:jc w:val="both"/>
      </w:pPr>
      <w:r w:rsidRPr="00C9470A">
        <w:t xml:space="preserve">W toku realizacji Umowy NCBR prowadzi w </w:t>
      </w:r>
      <w:r w:rsidR="007957EC" w:rsidRPr="00C9470A">
        <w:t>Etapie I realizacji Przedsięwzięcia Selekcję Uczestników Przedsięwzięcia stosując Kryteria Selekcji, opisane w Załączniku nr 5 do Regulaminu. Uczestnik Przedsięwzięcia ponosi ryzyko zakończenia współpracy po Etapie I związane z tym, że Rozwiązania przedstawione przez innych Uczestników Przedsięwzięcia osiągną lepszy rezultat w ramach Selekcji.</w:t>
      </w:r>
      <w:r w:rsidR="007957EC" w:rsidRPr="00C9470A" w:rsidDel="007957EC">
        <w:t xml:space="preserve"> </w:t>
      </w:r>
      <w:r w:rsidR="00A7122A" w:rsidRPr="00C9470A">
        <w:t xml:space="preserve">Dodatkowo NCBR przysługuje uprawnienie do zakończenia </w:t>
      </w:r>
      <w:r w:rsidR="2A374328" w:rsidRPr="00C9470A">
        <w:t xml:space="preserve">Przedsięwzięcia </w:t>
      </w:r>
      <w:r w:rsidR="00A7122A" w:rsidRPr="00C9470A">
        <w:t xml:space="preserve">po </w:t>
      </w:r>
      <w:r w:rsidR="007957EC" w:rsidRPr="00C9470A">
        <w:t>Etapie I</w:t>
      </w:r>
      <w:r w:rsidR="00A7122A" w:rsidRPr="00C9470A">
        <w:t>.</w:t>
      </w:r>
    </w:p>
    <w:p w14:paraId="1AF01E37" w14:textId="050AD2B0" w:rsidR="00A62BAF" w:rsidRPr="00C9470A" w:rsidRDefault="00A62BAF" w:rsidP="003F7FC0">
      <w:pPr>
        <w:pStyle w:val="Akapitzlist"/>
        <w:numPr>
          <w:ilvl w:val="0"/>
          <w:numId w:val="24"/>
        </w:numPr>
        <w:ind w:left="284" w:hanging="284"/>
        <w:jc w:val="both"/>
      </w:pPr>
      <w:bookmarkStart w:id="210" w:name="_Ref62506789"/>
      <w:r w:rsidRPr="7FB7E0FE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10"/>
    </w:p>
    <w:p w14:paraId="17197E0B" w14:textId="3BD69370" w:rsidR="54168222" w:rsidRDefault="54168222" w:rsidP="7FB7E0FE">
      <w:pPr>
        <w:pStyle w:val="Akapitzlist"/>
        <w:numPr>
          <w:ilvl w:val="0"/>
          <w:numId w:val="24"/>
        </w:numPr>
        <w:ind w:left="284" w:hanging="284"/>
        <w:jc w:val="both"/>
        <w:rPr>
          <w:rFonts w:eastAsiaTheme="minorEastAsia"/>
          <w:color w:val="000000" w:themeColor="text1"/>
        </w:rPr>
      </w:pPr>
      <w:r w:rsidRPr="7FB7E0FE">
        <w:rPr>
          <w:color w:val="000000" w:themeColor="text1"/>
        </w:rPr>
        <w:t>Po publikacji Listy Rankingowej NCBR zaprasza Wnioskodawców, którzy uzyskali Wyniki Pozytywne, do zawarcia Umowy. Jeśli z przyczyn leżących po stronie Wnioskodawcy nie jest możliwe zawarcie z nim Umowy w terminie 14 dni od dnia publikacji Listy Rankingowej, NCBR jest uprawnione, z zastrzeżeniem ustępu poprzedniego, do zawarcia Umowy z takim Wnioskodawcą w terminie późniejszym z takim skutkiem, że wszelkie terminy , które zgodnie z Umową byłyby liczone od dnia zawarcia Umowy z tym Wnioskodawcą, są liczone nie od dnia zawarcia Umowy z takim Wnioskodawcą, lecz od dnia zawarcia pierwszej Umowy w Przedsięwzięciu z Konkurentem Wykonawcy. Okoliczność taka nie wpływa na liczenie terminów w przypadku innych Uczestników Przedsięwzięcia.</w:t>
      </w:r>
    </w:p>
    <w:p w14:paraId="376DC97B" w14:textId="0EEAC194" w:rsidR="7FB7E0FE" w:rsidRDefault="7FB7E0FE" w:rsidP="0060648D">
      <w:pPr>
        <w:jc w:val="both"/>
        <w:rPr>
          <w:color w:val="000000" w:themeColor="text1"/>
        </w:rPr>
      </w:pPr>
    </w:p>
    <w:p w14:paraId="26AEE01E" w14:textId="08166A46" w:rsidR="001A1939" w:rsidRPr="00C9470A" w:rsidRDefault="000524A3" w:rsidP="003F7FC0">
      <w:pPr>
        <w:pStyle w:val="Nagwek1"/>
        <w:spacing w:line="259" w:lineRule="auto"/>
      </w:pPr>
      <w:bookmarkStart w:id="211" w:name="_Ref53669257"/>
      <w:bookmarkStart w:id="212" w:name="_Toc53762109"/>
      <w:bookmarkStart w:id="213" w:name="_Toc72700668"/>
      <w:r w:rsidRPr="00C9470A">
        <w:t>Uwagi do oceny</w:t>
      </w:r>
      <w:bookmarkEnd w:id="211"/>
      <w:bookmarkEnd w:id="212"/>
      <w:bookmarkEnd w:id="213"/>
    </w:p>
    <w:p w14:paraId="0B0A3FDA" w14:textId="77777777" w:rsidR="00EB7CD0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bookmarkStart w:id="214" w:name="_Hlk53785915"/>
      <w:r w:rsidRPr="00C9470A">
        <w:t>Względem</w:t>
      </w:r>
      <w:r w:rsidR="00EB7CD0" w:rsidRPr="00C9470A">
        <w:t>:</w:t>
      </w:r>
    </w:p>
    <w:p w14:paraId="7F50F04F" w14:textId="4ECE8420" w:rsidR="00EB7CD0" w:rsidRPr="00C9470A" w:rsidRDefault="00EB7CD0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>oceny formalnej</w:t>
      </w:r>
      <w:r w:rsidR="00EC19F8" w:rsidRPr="00C9470A">
        <w:t xml:space="preserve"> Wniosku</w:t>
      </w:r>
      <w:r w:rsidRPr="00C9470A">
        <w:t>,</w:t>
      </w:r>
    </w:p>
    <w:p w14:paraId="66C775C0" w14:textId="296FADF3" w:rsidR="00EB7CD0" w:rsidRPr="00C9470A" w:rsidRDefault="00EB7CD0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 xml:space="preserve">oceny spełniania </w:t>
      </w:r>
      <w:r w:rsidR="00EC19F8" w:rsidRPr="00C9470A">
        <w:t xml:space="preserve">przez Rozwiązanie </w:t>
      </w:r>
      <w:r w:rsidR="005CF5CF" w:rsidRPr="00C9470A">
        <w:t>Wymagań</w:t>
      </w:r>
      <w:r w:rsidRPr="00C9470A">
        <w:t xml:space="preserve"> Obligatoryjnych</w:t>
      </w:r>
      <w:r w:rsidR="007957EC" w:rsidRPr="00C9470A">
        <w:t xml:space="preserve"> oraz przez </w:t>
      </w:r>
      <w:r w:rsidR="008E318B">
        <w:t>System Demonstracyjny</w:t>
      </w:r>
      <w:r w:rsidR="007957EC" w:rsidRPr="00C9470A">
        <w:t xml:space="preserve"> Wymagań określonych w Załączniku nr 2 do Regulaminu</w:t>
      </w:r>
      <w:r w:rsidRPr="00C9470A">
        <w:t xml:space="preserve">, </w:t>
      </w:r>
    </w:p>
    <w:p w14:paraId="713679F0" w14:textId="3155AA74" w:rsidR="00EB7CD0" w:rsidRPr="00C9470A" w:rsidRDefault="000524A3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>oceny merytorycznej</w:t>
      </w:r>
      <w:r w:rsidR="00EB7CD0" w:rsidRPr="00C9470A">
        <w:t>,</w:t>
      </w:r>
    </w:p>
    <w:p w14:paraId="42565FEA" w14:textId="42C876F3" w:rsidR="000524A3" w:rsidRPr="00C9470A" w:rsidRDefault="000524A3" w:rsidP="003F7FC0">
      <w:pPr>
        <w:ind w:left="426"/>
        <w:jc w:val="both"/>
      </w:pPr>
      <w:r w:rsidRPr="00C9470A">
        <w:t>Wnioskodawca może zgłosić uwagi</w:t>
      </w:r>
      <w:r w:rsidR="00EB7CD0" w:rsidRPr="00C9470A">
        <w:t xml:space="preserve"> </w:t>
      </w:r>
      <w:r w:rsidR="00DE33A8" w:rsidRPr="00C9470A">
        <w:t xml:space="preserve">tylko </w:t>
      </w:r>
      <w:r w:rsidR="00EB7CD0" w:rsidRPr="00C9470A">
        <w:t>w formie elektronicznej (pod rygorem nieważności)</w:t>
      </w:r>
      <w:r w:rsidRPr="00C9470A">
        <w:t xml:space="preserve">. </w:t>
      </w:r>
      <w:r w:rsidR="00C1049B" w:rsidRPr="00C9470A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Uwagi </w:t>
      </w:r>
      <w:r w:rsidR="00FC3D43" w:rsidRPr="00C9470A">
        <w:t>muszą</w:t>
      </w:r>
      <w:r w:rsidRPr="00C9470A">
        <w:t xml:space="preserve"> być zgłoszone w terminie</w:t>
      </w:r>
      <w:r w:rsidR="00EB7CD0" w:rsidRPr="00C9470A">
        <w:t>:</w:t>
      </w:r>
    </w:p>
    <w:p w14:paraId="47BFFF07" w14:textId="2B10AA18" w:rsidR="00EB7CD0" w:rsidRPr="00C9470A" w:rsidRDefault="00EB7CD0" w:rsidP="003F7FC0">
      <w:pPr>
        <w:pStyle w:val="Akapitzlist"/>
        <w:numPr>
          <w:ilvl w:val="1"/>
          <w:numId w:val="36"/>
        </w:numPr>
        <w:ind w:left="851"/>
        <w:jc w:val="both"/>
        <w:rPr>
          <w:rFonts w:eastAsiaTheme="minorEastAsia"/>
        </w:rPr>
      </w:pPr>
      <w:r>
        <w:t>w przypadku oceny formalnej</w:t>
      </w:r>
      <w:r w:rsidR="00C0387D">
        <w:t xml:space="preserve"> lub</w:t>
      </w:r>
      <w:r>
        <w:t xml:space="preserve"> spełniania </w:t>
      </w:r>
      <w:r w:rsidR="005CF5CF">
        <w:t>Wymagań</w:t>
      </w:r>
      <w:r>
        <w:t xml:space="preserve"> Obligatoryjnych</w:t>
      </w:r>
      <w:r w:rsidR="00FC3D43">
        <w:t xml:space="preserve">: </w:t>
      </w:r>
      <w:r w:rsidR="00D321A5">
        <w:t xml:space="preserve">trzech </w:t>
      </w:r>
      <w:r w:rsidR="00201312">
        <w:t xml:space="preserve">Dni Roboczych </w:t>
      </w:r>
      <w:r>
        <w:t>od otrzymania rozstrzygnięcia</w:t>
      </w:r>
      <w:r w:rsidR="67148F05">
        <w:t xml:space="preserve"> NCBR</w:t>
      </w:r>
      <w:r>
        <w:t xml:space="preserve">, </w:t>
      </w:r>
      <w:bookmarkStart w:id="215" w:name="_Hlk57333347"/>
      <w:bookmarkEnd w:id="215"/>
    </w:p>
    <w:p w14:paraId="712E3832" w14:textId="520161C1" w:rsidR="00EB7CD0" w:rsidRDefault="00EB7CD0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 xml:space="preserve">w przypadku oceny merytorycznej: </w:t>
      </w:r>
      <w:r w:rsidR="00D321A5">
        <w:t>trzech</w:t>
      </w:r>
      <w:r w:rsidR="00D321A5" w:rsidRPr="00C9470A">
        <w:t xml:space="preserve"> </w:t>
      </w:r>
      <w:r w:rsidR="00201312" w:rsidRPr="00C9470A">
        <w:t>Dni Roboczych</w:t>
      </w:r>
      <w:r w:rsidR="000524A3" w:rsidRPr="00C9470A">
        <w:t xml:space="preserve"> od dnia doręczenia Wnioskodawcy Raportu z oceny </w:t>
      </w:r>
      <w:r w:rsidRPr="00C9470A">
        <w:t>merytorycznej</w:t>
      </w:r>
      <w:r w:rsidR="000524A3" w:rsidRPr="00C9470A">
        <w:t xml:space="preserve">. </w:t>
      </w:r>
    </w:p>
    <w:p w14:paraId="03F33858" w14:textId="69E84395" w:rsidR="000F083B" w:rsidRPr="00C9470A" w:rsidRDefault="000F083B" w:rsidP="003F7FC0">
      <w:pPr>
        <w:ind w:left="491"/>
        <w:jc w:val="both"/>
      </w:pPr>
      <w:r>
        <w:t xml:space="preserve">Przed upływem terminów wskazanych w tym ustępie Wnioskodawca może zrzec się </w:t>
      </w:r>
      <w:r w:rsidR="001C63A5">
        <w:t>prawa do wnoszenia uwag.</w:t>
      </w:r>
    </w:p>
    <w:p w14:paraId="4BA006C9" w14:textId="2FAE6828" w:rsidR="00EC19F8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Wszystkie uwagi zgłoszone przez Wnioskodawców są przedstawiane Zespołowi Oceniającemu, </w:t>
      </w:r>
      <w:r w:rsidR="00EC19F8" w:rsidRPr="00C9470A">
        <w:t xml:space="preserve">który </w:t>
      </w:r>
      <w:r w:rsidR="00FC3D43" w:rsidRPr="00C9470A">
        <w:t xml:space="preserve">je weryfikuje, </w:t>
      </w:r>
      <w:r w:rsidR="00EC19F8" w:rsidRPr="00C9470A">
        <w:t>stosuj</w:t>
      </w:r>
      <w:r w:rsidR="00FC3D43" w:rsidRPr="00C9470A">
        <w:t>ą</w:t>
      </w:r>
      <w:r w:rsidR="0023675E" w:rsidRPr="00C9470A">
        <w:t>c</w:t>
      </w:r>
      <w:r w:rsidR="00FC3D43" w:rsidRPr="00C9470A">
        <w:t xml:space="preserve"> zasad</w:t>
      </w:r>
      <w:r w:rsidR="0023675E" w:rsidRPr="00C9470A">
        <w:t>y</w:t>
      </w:r>
      <w:r w:rsidR="00EC19F8" w:rsidRPr="00C9470A">
        <w:t xml:space="preserve"> określone w pkt </w:t>
      </w:r>
      <w:r w:rsidRPr="00C9470A">
        <w:fldChar w:fldCharType="begin"/>
      </w:r>
      <w:r w:rsidRPr="00C9470A">
        <w:instrText xml:space="preserve"> REF _Ref54726722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6.2</w:t>
      </w:r>
      <w:r w:rsidRPr="00C9470A">
        <w:fldChar w:fldCharType="end"/>
      </w:r>
      <w:r w:rsidR="00EC19F8" w:rsidRPr="00C9470A">
        <w:t xml:space="preserve"> do </w:t>
      </w:r>
      <w:r w:rsidRPr="00C9470A">
        <w:fldChar w:fldCharType="begin"/>
      </w:r>
      <w:r w:rsidRPr="00C9470A">
        <w:instrText xml:space="preserve"> REF _Ref52647539 \r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6.4</w:t>
      </w:r>
      <w:r w:rsidRPr="00C9470A">
        <w:fldChar w:fldCharType="end"/>
      </w:r>
      <w:r w:rsidR="00EC19F8" w:rsidRPr="00C9470A">
        <w:t xml:space="preserve">. Uwagi zgłoszone co do oceny merytorycznej </w:t>
      </w:r>
      <w:r w:rsidR="00FC3D43" w:rsidRPr="00C9470A">
        <w:t xml:space="preserve">zgłoszone przez różnych Wnioskodawców </w:t>
      </w:r>
      <w:r w:rsidR="00EC19F8" w:rsidRPr="00C9470A">
        <w:t>są rozpatrywane łącznie</w:t>
      </w:r>
      <w:r w:rsidR="00DE278F" w:rsidRPr="00C9470A">
        <w:t>, w zakresie w jakim mogłoby to wpłynąć na ich pozycję w Liście Rankingowej</w:t>
      </w:r>
      <w:r w:rsidR="00EC19F8" w:rsidRPr="00C9470A">
        <w:t>.</w:t>
      </w:r>
    </w:p>
    <w:p w14:paraId="70373366" w14:textId="5BA25324" w:rsidR="00EC19F8" w:rsidRPr="00C9470A" w:rsidRDefault="00EC19F8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W wyniku weryfikacji uwag Zespół Oceniający </w:t>
      </w:r>
      <w:r w:rsidR="000524A3" w:rsidRPr="00C9470A">
        <w:t xml:space="preserve">rekomenduje </w:t>
      </w:r>
      <w:r w:rsidR="7146AD5A" w:rsidRPr="00C9470A">
        <w:t>NCBR</w:t>
      </w:r>
      <w:r w:rsidRPr="00C9470A">
        <w:t>:</w:t>
      </w:r>
    </w:p>
    <w:p w14:paraId="49EC8E52" w14:textId="60E1F194" w:rsidR="00EC19F8" w:rsidRPr="00C9470A" w:rsidRDefault="000524A3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>zmianę rozstrzygnięcia</w:t>
      </w:r>
      <w:r w:rsidR="00EC19F8" w:rsidRPr="00C9470A">
        <w:t xml:space="preserve">, wskazując treść i zakres proponowanej zmiany, albo </w:t>
      </w:r>
    </w:p>
    <w:p w14:paraId="75821A36" w14:textId="47F6F475" w:rsidR="00EB7CD0" w:rsidRPr="00C9470A" w:rsidRDefault="000524A3" w:rsidP="003F7FC0">
      <w:pPr>
        <w:pStyle w:val="Akapitzlist"/>
        <w:numPr>
          <w:ilvl w:val="1"/>
          <w:numId w:val="36"/>
        </w:numPr>
        <w:ind w:left="851"/>
        <w:jc w:val="both"/>
      </w:pPr>
      <w:r w:rsidRPr="00C9470A">
        <w:t xml:space="preserve">utrzymanie oceny. </w:t>
      </w:r>
    </w:p>
    <w:p w14:paraId="469733A3" w14:textId="71C44728" w:rsidR="000524A3" w:rsidRPr="00C9470A" w:rsidRDefault="000524A3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Jeśli </w:t>
      </w:r>
      <w:r w:rsidR="00EB7CD0" w:rsidRPr="00C9470A">
        <w:t xml:space="preserve">w terminie na wniesienie uwag na danym etapie </w:t>
      </w:r>
      <w:r w:rsidRPr="00C9470A">
        <w:t xml:space="preserve">nie zostaną zgłoszone uwagi przez żadnego z Wnioskodawców albo – w razie ich zgłoszenia - Zespół Oceniający nie rekomenduje zmiany rozstrzygnięcia, to ocena pozostaje w mocy i kończy </w:t>
      </w:r>
      <w:r w:rsidR="00EB7CD0" w:rsidRPr="00C9470A">
        <w:t xml:space="preserve">dany etap oceny </w:t>
      </w:r>
      <w:r w:rsidRPr="00C9470A">
        <w:t>w ramach Postępowania.</w:t>
      </w:r>
    </w:p>
    <w:p w14:paraId="7923012D" w14:textId="6D45F38B" w:rsidR="00EB7CD0" w:rsidRPr="00C9470A" w:rsidRDefault="00EB7CD0" w:rsidP="003F7FC0">
      <w:pPr>
        <w:pStyle w:val="Akapitzlist"/>
        <w:numPr>
          <w:ilvl w:val="0"/>
          <w:numId w:val="36"/>
        </w:numPr>
        <w:ind w:left="426"/>
        <w:jc w:val="both"/>
      </w:pPr>
      <w:r w:rsidRPr="00C9470A">
        <w:t xml:space="preserve">Jeśli Zespół Oceniający po wniesieniu uwag rekomenduje dokonanie zmiany, </w:t>
      </w:r>
      <w:r w:rsidR="63447349" w:rsidRPr="00C9470A">
        <w:t>NCBR</w:t>
      </w:r>
      <w:r w:rsidRPr="00C9470A">
        <w:t xml:space="preserve"> doko</w:t>
      </w:r>
      <w:r w:rsidR="00EC19F8" w:rsidRPr="00C9470A">
        <w:t>nuje zmian</w:t>
      </w:r>
      <w:r w:rsidR="00BC4311" w:rsidRPr="00C9470A">
        <w:t xml:space="preserve"> rozstrzygnięcia </w:t>
      </w:r>
      <w:r w:rsidR="00EC19F8" w:rsidRPr="00C9470A">
        <w:t>zgodnie z Rekomendacją i informuje zainteresowanych Wnioskodawców o ostatecznej ocenie</w:t>
      </w:r>
      <w:r w:rsidR="00201312" w:rsidRPr="00C9470A">
        <w:t xml:space="preserve"> i publikuje </w:t>
      </w:r>
      <w:r w:rsidR="00DB3AFE" w:rsidRPr="00C9470A">
        <w:t xml:space="preserve">ją </w:t>
      </w:r>
      <w:r w:rsidR="00201312" w:rsidRPr="00C9470A">
        <w:t>na stronie internetowej</w:t>
      </w:r>
      <w:r w:rsidR="00EC19F8" w:rsidRPr="00C9470A">
        <w:t>.</w:t>
      </w:r>
    </w:p>
    <w:p w14:paraId="063BA71A" w14:textId="579530C5" w:rsidR="00C53D06" w:rsidRPr="00C9470A" w:rsidRDefault="008C0349" w:rsidP="003F7FC0">
      <w:pPr>
        <w:pStyle w:val="Nagwek1"/>
        <w:spacing w:line="259" w:lineRule="auto"/>
      </w:pPr>
      <w:bookmarkStart w:id="216" w:name="_Toc53671223"/>
      <w:bookmarkStart w:id="217" w:name="_Toc54726773"/>
      <w:bookmarkStart w:id="218" w:name="_Toc53671224"/>
      <w:bookmarkStart w:id="219" w:name="_Toc54726774"/>
      <w:bookmarkStart w:id="220" w:name="_Toc53671225"/>
      <w:bookmarkStart w:id="221" w:name="_Toc54726775"/>
      <w:bookmarkStart w:id="222" w:name="_Toc53671226"/>
      <w:bookmarkStart w:id="223" w:name="_Toc54726776"/>
      <w:bookmarkStart w:id="224" w:name="_Toc53671227"/>
      <w:bookmarkStart w:id="225" w:name="_Toc54726777"/>
      <w:bookmarkStart w:id="226" w:name="_Toc53671228"/>
      <w:bookmarkStart w:id="227" w:name="_Toc54726778"/>
      <w:bookmarkStart w:id="228" w:name="_Toc53671229"/>
      <w:bookmarkStart w:id="229" w:name="_Toc54726779"/>
      <w:bookmarkStart w:id="230" w:name="_Toc53671230"/>
      <w:bookmarkStart w:id="231" w:name="_Toc54726780"/>
      <w:bookmarkStart w:id="232" w:name="_Toc53671231"/>
      <w:bookmarkStart w:id="233" w:name="_Toc54726781"/>
      <w:bookmarkStart w:id="234" w:name="_Toc53671232"/>
      <w:bookmarkStart w:id="235" w:name="_Toc54726782"/>
      <w:bookmarkStart w:id="236" w:name="_Toc53671233"/>
      <w:bookmarkStart w:id="237" w:name="_Toc54726783"/>
      <w:bookmarkStart w:id="238" w:name="_Toc53671234"/>
      <w:bookmarkStart w:id="239" w:name="_Toc54726784"/>
      <w:bookmarkStart w:id="240" w:name="_Toc53671235"/>
      <w:bookmarkStart w:id="241" w:name="_Toc54726785"/>
      <w:bookmarkStart w:id="242" w:name="_Toc53671236"/>
      <w:bookmarkStart w:id="243" w:name="_Toc54726786"/>
      <w:bookmarkStart w:id="244" w:name="_Toc53671237"/>
      <w:bookmarkStart w:id="245" w:name="_Toc54726787"/>
      <w:bookmarkStart w:id="246" w:name="_Toc53671238"/>
      <w:bookmarkStart w:id="247" w:name="_Toc54726788"/>
      <w:bookmarkStart w:id="248" w:name="_Toc53671239"/>
      <w:bookmarkStart w:id="249" w:name="_Toc54726789"/>
      <w:bookmarkStart w:id="250" w:name="_Toc53671240"/>
      <w:bookmarkStart w:id="251" w:name="_Toc54726790"/>
      <w:bookmarkStart w:id="252" w:name="_Toc53671241"/>
      <w:bookmarkStart w:id="253" w:name="_Toc54726791"/>
      <w:bookmarkStart w:id="254" w:name="_Toc53671242"/>
      <w:bookmarkStart w:id="255" w:name="_Toc54726792"/>
      <w:bookmarkStart w:id="256" w:name="_Toc53671243"/>
      <w:bookmarkStart w:id="257" w:name="_Toc54726793"/>
      <w:bookmarkStart w:id="258" w:name="_Toc53671244"/>
      <w:bookmarkStart w:id="259" w:name="_Toc54726794"/>
      <w:bookmarkStart w:id="260" w:name="_Toc53671245"/>
      <w:bookmarkStart w:id="261" w:name="_Toc54726795"/>
      <w:bookmarkStart w:id="262" w:name="_Toc53671246"/>
      <w:bookmarkStart w:id="263" w:name="_Toc54726796"/>
      <w:bookmarkStart w:id="264" w:name="_Toc53671247"/>
      <w:bookmarkStart w:id="265" w:name="_Toc54726797"/>
      <w:bookmarkStart w:id="266" w:name="_Toc53671248"/>
      <w:bookmarkStart w:id="267" w:name="_Toc54726798"/>
      <w:bookmarkStart w:id="268" w:name="_Toc53671249"/>
      <w:bookmarkStart w:id="269" w:name="_Toc54726799"/>
      <w:bookmarkStart w:id="270" w:name="_Toc53671250"/>
      <w:bookmarkStart w:id="271" w:name="_Toc54726800"/>
      <w:bookmarkStart w:id="272" w:name="_Toc53671251"/>
      <w:bookmarkStart w:id="273" w:name="_Toc54726801"/>
      <w:bookmarkStart w:id="274" w:name="_Toc53671252"/>
      <w:bookmarkStart w:id="275" w:name="_Toc54726802"/>
      <w:bookmarkStart w:id="276" w:name="_Toc53671253"/>
      <w:bookmarkStart w:id="277" w:name="_Toc54726803"/>
      <w:bookmarkStart w:id="278" w:name="_Toc53671254"/>
      <w:bookmarkStart w:id="279" w:name="_Toc54726804"/>
      <w:bookmarkStart w:id="280" w:name="_Toc53671255"/>
      <w:bookmarkStart w:id="281" w:name="_Toc54726805"/>
      <w:bookmarkStart w:id="282" w:name="_Toc53671256"/>
      <w:bookmarkStart w:id="283" w:name="_Toc54726806"/>
      <w:bookmarkStart w:id="284" w:name="_Toc53671257"/>
      <w:bookmarkStart w:id="285" w:name="_Toc54726807"/>
      <w:bookmarkStart w:id="286" w:name="_Toc53671258"/>
      <w:bookmarkStart w:id="287" w:name="_Toc54726808"/>
      <w:bookmarkStart w:id="288" w:name="_Toc53671259"/>
      <w:bookmarkStart w:id="289" w:name="_Toc54726809"/>
      <w:bookmarkStart w:id="290" w:name="_Toc53671260"/>
      <w:bookmarkStart w:id="291" w:name="_Toc54726810"/>
      <w:bookmarkStart w:id="292" w:name="_Toc53671261"/>
      <w:bookmarkStart w:id="293" w:name="_Toc54726811"/>
      <w:bookmarkStart w:id="294" w:name="_Toc53671262"/>
      <w:bookmarkStart w:id="295" w:name="_Toc54726812"/>
      <w:bookmarkStart w:id="296" w:name="_Toc53671263"/>
      <w:bookmarkStart w:id="297" w:name="_Toc54726813"/>
      <w:bookmarkStart w:id="298" w:name="_Toc53671264"/>
      <w:bookmarkStart w:id="299" w:name="_Toc54726814"/>
      <w:bookmarkStart w:id="300" w:name="_Toc53671265"/>
      <w:bookmarkStart w:id="301" w:name="_Toc54726815"/>
      <w:bookmarkStart w:id="302" w:name="_Toc494180647"/>
      <w:bookmarkStart w:id="303" w:name="_Toc496261297"/>
      <w:bookmarkStart w:id="304" w:name="_Toc503863005"/>
      <w:bookmarkStart w:id="305" w:name="_Toc53762110"/>
      <w:bookmarkStart w:id="306" w:name="_Toc72700669"/>
      <w:bookmarkEnd w:id="118"/>
      <w:bookmarkEnd w:id="119"/>
      <w:bookmarkEnd w:id="214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r w:rsidRPr="00C9470A">
        <w:t xml:space="preserve">Zasady dotyczące </w:t>
      </w:r>
      <w:r w:rsidR="007267BB" w:rsidRPr="00C9470A">
        <w:t xml:space="preserve">wykorzystania i podziału </w:t>
      </w:r>
      <w:r w:rsidRPr="00C9470A">
        <w:t xml:space="preserve">praw własności intelektualnej do rezultatów </w:t>
      </w:r>
      <w:bookmarkEnd w:id="302"/>
      <w:bookmarkEnd w:id="303"/>
      <w:bookmarkEnd w:id="304"/>
      <w:r w:rsidR="00390FB3" w:rsidRPr="00C9470A">
        <w:t>Przedsięwzięcia</w:t>
      </w:r>
      <w:bookmarkEnd w:id="305"/>
      <w:bookmarkEnd w:id="306"/>
    </w:p>
    <w:p w14:paraId="6FD15BEE" w14:textId="3823CB14" w:rsidR="00C53D06" w:rsidRPr="00C9470A" w:rsidRDefault="008C0349" w:rsidP="003F7FC0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Bidi"/>
        </w:rPr>
      </w:pPr>
      <w:r w:rsidRPr="00C9470A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9470A">
        <w:rPr>
          <w:rFonts w:cstheme="majorBidi"/>
        </w:rPr>
        <w:t xml:space="preserve">Uczestników Przedsięwzięcia </w:t>
      </w:r>
      <w:r w:rsidRPr="00C9470A">
        <w:rPr>
          <w:rFonts w:cstheme="majorBidi"/>
        </w:rPr>
        <w:t>i NCBR, określone zostały szczegółowo w </w:t>
      </w:r>
      <w:r w:rsidR="007267BB" w:rsidRPr="00C9470A">
        <w:rPr>
          <w:rFonts w:cstheme="majorBidi"/>
        </w:rPr>
        <w:t xml:space="preserve">postanowieniach wzoru </w:t>
      </w:r>
      <w:r w:rsidRPr="00C9470A">
        <w:rPr>
          <w:rFonts w:cstheme="majorBidi"/>
        </w:rPr>
        <w:t>Umow</w:t>
      </w:r>
      <w:r w:rsidR="00A655DA" w:rsidRPr="00C9470A">
        <w:rPr>
          <w:rFonts w:cstheme="majorBidi"/>
        </w:rPr>
        <w:t>y</w:t>
      </w:r>
      <w:r w:rsidRPr="00C9470A">
        <w:rPr>
          <w:rFonts w:cstheme="majorBidi"/>
        </w:rPr>
        <w:t>, stanowiące</w:t>
      </w:r>
      <w:r w:rsidR="73F6147F" w:rsidRPr="00C9470A">
        <w:rPr>
          <w:rFonts w:cstheme="majorBidi"/>
        </w:rPr>
        <w:t xml:space="preserve">go </w:t>
      </w:r>
      <w:r w:rsidRPr="00C9470A">
        <w:rPr>
          <w:rFonts w:cstheme="majorBidi"/>
        </w:rPr>
        <w:t xml:space="preserve">Załącznik nr </w:t>
      </w:r>
      <w:r w:rsidR="006B296C" w:rsidRPr="00C9470A">
        <w:t>8</w:t>
      </w:r>
      <w:r w:rsidR="00836A29" w:rsidRPr="00C9470A">
        <w:rPr>
          <w:rFonts w:cstheme="majorBidi"/>
        </w:rPr>
        <w:t xml:space="preserve"> </w:t>
      </w:r>
      <w:r w:rsidR="003335C7" w:rsidRPr="00C9470A">
        <w:rPr>
          <w:rFonts w:cstheme="majorBidi"/>
        </w:rPr>
        <w:t xml:space="preserve">do Regulaminu. </w:t>
      </w:r>
    </w:p>
    <w:p w14:paraId="4DC09E50" w14:textId="5AA81B5D" w:rsidR="00E915E2" w:rsidRPr="00C9470A" w:rsidRDefault="003335C7" w:rsidP="003F7FC0">
      <w:pPr>
        <w:pStyle w:val="Akapitzlist"/>
        <w:numPr>
          <w:ilvl w:val="3"/>
          <w:numId w:val="12"/>
        </w:numPr>
        <w:ind w:left="284" w:hanging="284"/>
        <w:jc w:val="both"/>
        <w:rPr>
          <w:rFonts w:cstheme="majorBidi"/>
          <w:b/>
          <w:bCs/>
        </w:rPr>
      </w:pPr>
      <w:r w:rsidRPr="00C9470A">
        <w:rPr>
          <w:rFonts w:cstheme="majorBidi"/>
        </w:rPr>
        <w:t xml:space="preserve">W każdym </w:t>
      </w:r>
      <w:r w:rsidR="00CF507A" w:rsidRPr="00C9470A">
        <w:rPr>
          <w:rFonts w:cstheme="majorBidi"/>
        </w:rPr>
        <w:t>przypadku</w:t>
      </w:r>
      <w:r w:rsidRPr="00C9470A">
        <w:rPr>
          <w:rFonts w:cstheme="majorBidi"/>
        </w:rPr>
        <w:t xml:space="preserve">, </w:t>
      </w:r>
      <w:r w:rsidR="00EB149A" w:rsidRPr="00C9470A">
        <w:rPr>
          <w:rFonts w:cstheme="majorBidi"/>
        </w:rPr>
        <w:t>zamiarem Centrum jest</w:t>
      </w:r>
      <w:r w:rsidR="00D65CB8" w:rsidRPr="00C9470A">
        <w:rPr>
          <w:rFonts w:cstheme="majorBidi"/>
        </w:rPr>
        <w:t>,</w:t>
      </w:r>
      <w:r w:rsidR="00EB149A" w:rsidRPr="00C9470A">
        <w:rPr>
          <w:rFonts w:cstheme="majorBidi"/>
        </w:rPr>
        <w:t xml:space="preserve"> </w:t>
      </w:r>
      <w:r w:rsidR="00D65CB8" w:rsidRPr="00C9470A">
        <w:rPr>
          <w:rFonts w:cstheme="majorBidi"/>
        </w:rPr>
        <w:t>a</w:t>
      </w:r>
      <w:r w:rsidR="00EB149A" w:rsidRPr="00C9470A">
        <w:rPr>
          <w:rFonts w:cstheme="majorBidi"/>
        </w:rPr>
        <w:t xml:space="preserve">by </w:t>
      </w:r>
      <w:r w:rsidR="008C0349" w:rsidRPr="00C9470A">
        <w:rPr>
          <w:rFonts w:cstheme="majorBidi"/>
        </w:rPr>
        <w:t xml:space="preserve">Umowa przewidywała zasady dotyczące podziału uprawnień do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 xml:space="preserve">yników </w:t>
      </w:r>
      <w:r w:rsidR="006B2C91" w:rsidRPr="00C9470A">
        <w:rPr>
          <w:rFonts w:cstheme="majorBidi"/>
        </w:rPr>
        <w:t xml:space="preserve">Prac B+R prowadzonych w ramach </w:t>
      </w:r>
      <w:r w:rsidR="00390FB3" w:rsidRPr="00C9470A">
        <w:rPr>
          <w:rFonts w:cstheme="majorBidi"/>
        </w:rPr>
        <w:t>Przedsięwzięcia</w:t>
      </w:r>
      <w:r w:rsidR="008C0349" w:rsidRPr="00C9470A">
        <w:rPr>
          <w:rFonts w:cstheme="majorBidi"/>
        </w:rPr>
        <w:t xml:space="preserve">, będących </w:t>
      </w:r>
      <w:r w:rsidR="006B2C91" w:rsidRPr="00C9470A">
        <w:rPr>
          <w:rFonts w:cstheme="majorBidi"/>
        </w:rPr>
        <w:t>W</w:t>
      </w:r>
      <w:r w:rsidR="008C0349" w:rsidRPr="00C9470A">
        <w:rPr>
          <w:rFonts w:cstheme="majorBidi"/>
        </w:rPr>
        <w:t>ynikiem</w:t>
      </w:r>
      <w:r w:rsidR="006B2C91" w:rsidRPr="00C9470A">
        <w:rPr>
          <w:rFonts w:cstheme="majorBidi"/>
        </w:rPr>
        <w:t xml:space="preserve"> Prac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</w:t>
      </w:r>
      <w:r w:rsidR="00454FD1" w:rsidRPr="00C9470A">
        <w:rPr>
          <w:rFonts w:cstheme="majorBidi"/>
        </w:rPr>
        <w:t xml:space="preserve"> oraz</w:t>
      </w:r>
      <w:r w:rsidR="008C0349" w:rsidRPr="00C9470A">
        <w:rPr>
          <w:rFonts w:cstheme="majorBidi"/>
        </w:rPr>
        <w:t xml:space="preserve"> </w:t>
      </w:r>
      <w:r w:rsidR="00293D64" w:rsidRPr="00C9470A">
        <w:rPr>
          <w:rFonts w:cstheme="majorBidi"/>
        </w:rPr>
        <w:t xml:space="preserve">Etapu </w:t>
      </w:r>
      <w:r w:rsidR="008C0349" w:rsidRPr="00C9470A">
        <w:rPr>
          <w:rFonts w:cstheme="majorBidi"/>
        </w:rPr>
        <w:t>II, w tym wyników stanowiących przedmiot praw własności intelektualnej, w</w:t>
      </w:r>
      <w:r w:rsidR="00293D64" w:rsidRPr="00C9470A">
        <w:rPr>
          <w:rFonts w:cstheme="majorBidi"/>
        </w:rPr>
        <w:t> </w:t>
      </w:r>
      <w:r w:rsidR="008C0349" w:rsidRPr="00C9470A">
        <w:rPr>
          <w:rFonts w:cstheme="majorBidi"/>
        </w:rPr>
        <w:t xml:space="preserve">sposób </w:t>
      </w:r>
      <w:r w:rsidR="003D4AD2" w:rsidRPr="00C9470A">
        <w:rPr>
          <w:rFonts w:cstheme="majorBidi"/>
        </w:rPr>
        <w:t>w</w:t>
      </w:r>
      <w:r w:rsidR="008D227C" w:rsidRPr="00C9470A">
        <w:rPr>
          <w:rFonts w:cstheme="majorBidi"/>
        </w:rPr>
        <w:t> </w:t>
      </w:r>
      <w:r w:rsidR="003D4AD2" w:rsidRPr="00C9470A">
        <w:rPr>
          <w:rFonts w:cstheme="majorBidi"/>
        </w:rPr>
        <w:t xml:space="preserve">największym stopniu </w:t>
      </w:r>
      <w:r w:rsidR="002D78A0" w:rsidRPr="00C9470A">
        <w:rPr>
          <w:rFonts w:cstheme="majorBidi"/>
        </w:rPr>
        <w:t xml:space="preserve">uwzględniający </w:t>
      </w:r>
      <w:r w:rsidR="6FA4B80B" w:rsidRPr="00C9470A">
        <w:rPr>
          <w:rFonts w:cstheme="majorBidi"/>
        </w:rPr>
        <w:t>Wymagania</w:t>
      </w:r>
      <w:r w:rsidR="002D78A0" w:rsidRPr="00C9470A">
        <w:rPr>
          <w:rFonts w:cstheme="majorBidi"/>
        </w:rPr>
        <w:t xml:space="preserve"> wskazane</w:t>
      </w:r>
      <w:r w:rsidR="007B6F49" w:rsidRPr="00C9470A">
        <w:rPr>
          <w:rFonts w:cstheme="majorBidi"/>
        </w:rPr>
        <w:t xml:space="preserve"> </w:t>
      </w:r>
      <w:r w:rsidR="00C53D06" w:rsidRPr="00C9470A">
        <w:rPr>
          <w:rFonts w:cstheme="majorBidi"/>
        </w:rPr>
        <w:t>w przytoczonych w treści Regulaminu Zasad</w:t>
      </w:r>
      <w:r w:rsidR="00E95116" w:rsidRPr="00C9470A">
        <w:rPr>
          <w:rFonts w:cstheme="majorBidi"/>
        </w:rPr>
        <w:t>ach</w:t>
      </w:r>
      <w:r w:rsidR="00C53D06" w:rsidRPr="00C9470A">
        <w:rPr>
          <w:rFonts w:cstheme="majorBidi"/>
        </w:rPr>
        <w:t xml:space="preserve"> Ramowych</w:t>
      </w:r>
      <w:r w:rsidR="00295C42" w:rsidRPr="00C9470A">
        <w:rPr>
          <w:rFonts w:cstheme="majorBidi"/>
        </w:rPr>
        <w:t>,</w:t>
      </w:r>
      <w:r w:rsidR="00295C42" w:rsidRPr="00C9470A">
        <w:t xml:space="preserve"> z uwzględnieniem celów Przedsięwzięcia określonych w Rozdziale </w:t>
      </w:r>
      <w:r w:rsidRPr="00C9470A">
        <w:fldChar w:fldCharType="begin"/>
      </w:r>
      <w:r w:rsidRPr="00C9470A">
        <w:instrText xml:space="preserve"> REF _Ref52630528 \n \h </w:instrText>
      </w:r>
      <w:r w:rsidR="004E2D42" w:rsidRPr="00C9470A">
        <w:instrText xml:space="preserve"> \* MERGEFORMAT </w:instrText>
      </w:r>
      <w:r w:rsidRPr="00C9470A">
        <w:fldChar w:fldCharType="separate"/>
      </w:r>
      <w:r w:rsidR="003F7FC0">
        <w:t>I</w:t>
      </w:r>
      <w:r w:rsidRPr="00C9470A">
        <w:fldChar w:fldCharType="end"/>
      </w:r>
      <w:r w:rsidR="00C53D06" w:rsidRPr="00C9470A">
        <w:rPr>
          <w:rFonts w:cstheme="majorBidi"/>
        </w:rPr>
        <w:t>.</w:t>
      </w:r>
    </w:p>
    <w:p w14:paraId="48AF9B00" w14:textId="50328419" w:rsidR="00AA1C84" w:rsidRPr="00C9470A" w:rsidRDefault="008C0349" w:rsidP="003F7FC0">
      <w:pPr>
        <w:pStyle w:val="Nagwek1"/>
        <w:spacing w:line="259" w:lineRule="auto"/>
      </w:pPr>
      <w:bookmarkStart w:id="307" w:name="_Toc494180648"/>
      <w:bookmarkStart w:id="308" w:name="_Ref495406023"/>
      <w:bookmarkStart w:id="309" w:name="_Ref495406036"/>
      <w:bookmarkStart w:id="310" w:name="_Ref495411273"/>
      <w:bookmarkStart w:id="311" w:name="_Ref495413649"/>
      <w:bookmarkStart w:id="312" w:name="_Ref495414064"/>
      <w:bookmarkStart w:id="313" w:name="_Ref495414078"/>
      <w:bookmarkStart w:id="314" w:name="_Ref495417463"/>
      <w:bookmarkStart w:id="315" w:name="_Ref495486285"/>
      <w:bookmarkStart w:id="316" w:name="_Ref495583897"/>
      <w:bookmarkStart w:id="317" w:name="_Ref495586441"/>
      <w:bookmarkStart w:id="318" w:name="_Ref495916476"/>
      <w:bookmarkStart w:id="319" w:name="_Ref495918951"/>
      <w:bookmarkStart w:id="320" w:name="_Ref495924877"/>
      <w:bookmarkStart w:id="321" w:name="_Ref495934636"/>
      <w:bookmarkStart w:id="322" w:name="_Toc496261298"/>
      <w:bookmarkStart w:id="323" w:name="_Toc503863006"/>
      <w:bookmarkStart w:id="324" w:name="_Ref508784902"/>
      <w:bookmarkStart w:id="325" w:name="_Ref52646295"/>
      <w:bookmarkStart w:id="326" w:name="_Ref54707550"/>
      <w:bookmarkStart w:id="327" w:name="_Toc53762111"/>
      <w:bookmarkStart w:id="328" w:name="_Toc72700670"/>
      <w:r w:rsidRPr="00C9470A">
        <w:t xml:space="preserve">Budżet </w:t>
      </w:r>
      <w:r w:rsidR="00390FB3" w:rsidRPr="00C9470A">
        <w:t>Przedsięwzięcia</w:t>
      </w:r>
      <w:r w:rsidR="0C03D7AA" w:rsidRPr="00C9470A">
        <w:t xml:space="preserve"> i</w:t>
      </w:r>
      <w:r w:rsidRPr="00C9470A">
        <w:t xml:space="preserve"> zasady 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r w:rsidR="00C216F2" w:rsidRPr="00C9470A">
        <w:t>zapłaty wynagrodzenia</w:t>
      </w:r>
      <w:bookmarkEnd w:id="326"/>
      <w:bookmarkEnd w:id="327"/>
      <w:bookmarkEnd w:id="328"/>
    </w:p>
    <w:p w14:paraId="32EA96F4" w14:textId="59A2FE46" w:rsidR="00C53D06" w:rsidRPr="00C9470A" w:rsidRDefault="7E294372" w:rsidP="003F7FC0">
      <w:pPr>
        <w:pStyle w:val="Akapitzlist"/>
        <w:numPr>
          <w:ilvl w:val="0"/>
          <w:numId w:val="23"/>
        </w:numPr>
        <w:ind w:left="284" w:hanging="284"/>
        <w:jc w:val="both"/>
      </w:pPr>
      <w:bookmarkStart w:id="329" w:name="_Ref496089061"/>
      <w:r w:rsidRPr="5E495DD1">
        <w:rPr>
          <w:rFonts w:cstheme="majorBidi"/>
        </w:rPr>
        <w:t>Całkowity</w:t>
      </w:r>
      <w:r>
        <w:t xml:space="preserve"> budżet </w:t>
      </w:r>
      <w:r w:rsidR="6211ED24">
        <w:t>Przedsięwzięcia</w:t>
      </w:r>
      <w:r>
        <w:t xml:space="preserve"> wynosi</w:t>
      </w:r>
      <w:r w:rsidR="410730D9">
        <w:t xml:space="preserve"> </w:t>
      </w:r>
      <w:r w:rsidR="15F8908D">
        <w:t>41</w:t>
      </w:r>
      <w:r w:rsidR="410730D9">
        <w:t xml:space="preserve"> </w:t>
      </w:r>
      <w:r w:rsidR="06026309">
        <w:t>0</w:t>
      </w:r>
      <w:r w:rsidR="3E4E83E3">
        <w:t xml:space="preserve">00 </w:t>
      </w:r>
      <w:r w:rsidR="410730D9">
        <w:t>000</w:t>
      </w:r>
      <w:r w:rsidR="30992BA4">
        <w:t xml:space="preserve"> </w:t>
      </w:r>
      <w:r w:rsidRPr="5E495DD1">
        <w:rPr>
          <w:b/>
          <w:bCs/>
        </w:rPr>
        <w:t xml:space="preserve">zł (słownie: </w:t>
      </w:r>
      <w:r w:rsidR="769A6CB3" w:rsidRPr="5E495DD1">
        <w:rPr>
          <w:b/>
          <w:bCs/>
        </w:rPr>
        <w:t>czterdzieści jeden</w:t>
      </w:r>
      <w:r w:rsidR="06026309" w:rsidRPr="5E495DD1">
        <w:rPr>
          <w:b/>
          <w:bCs/>
        </w:rPr>
        <w:t xml:space="preserve"> </w:t>
      </w:r>
      <w:r w:rsidR="698EACF8" w:rsidRPr="5E495DD1">
        <w:rPr>
          <w:b/>
          <w:bCs/>
        </w:rPr>
        <w:t xml:space="preserve">milionów </w:t>
      </w:r>
      <w:r w:rsidRPr="5E495DD1">
        <w:rPr>
          <w:b/>
          <w:bCs/>
        </w:rPr>
        <w:t>złotych)</w:t>
      </w:r>
      <w:r w:rsidR="1918F4DF" w:rsidRPr="5E495DD1">
        <w:rPr>
          <w:b/>
          <w:bCs/>
        </w:rPr>
        <w:t xml:space="preserve"> brutto</w:t>
      </w:r>
      <w:r w:rsidRPr="5E495DD1">
        <w:rPr>
          <w:b/>
          <w:bCs/>
        </w:rPr>
        <w:t>.</w:t>
      </w:r>
    </w:p>
    <w:p w14:paraId="2F22DFC0" w14:textId="0CC0EF4D" w:rsidR="00A85EEA" w:rsidRDefault="00CA056E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t xml:space="preserve">Budżet </w:t>
      </w:r>
      <w:r w:rsidR="00390FB3" w:rsidRPr="00C9470A">
        <w:t>Przedsięwzięcia</w:t>
      </w:r>
      <w:r w:rsidRPr="00C9470A">
        <w:t xml:space="preserve"> z podziałem na </w:t>
      </w:r>
      <w:r w:rsidR="0072148A" w:rsidRPr="00C9470A">
        <w:t xml:space="preserve">Etapy </w:t>
      </w:r>
      <w:r w:rsidRPr="00C9470A">
        <w:t>określa</w:t>
      </w:r>
      <w:r w:rsidR="00C53D06" w:rsidRPr="00C9470A">
        <w:t xml:space="preserve"> poniższa</w:t>
      </w:r>
      <w:r w:rsidRPr="00C9470A">
        <w:t xml:space="preserve"> tabela.</w:t>
      </w:r>
    </w:p>
    <w:tbl>
      <w:tblPr>
        <w:tblStyle w:val="Tabela-Siatka"/>
        <w:tblW w:w="9067" w:type="dxa"/>
        <w:tblLayout w:type="fixed"/>
        <w:tblLook w:val="04A0" w:firstRow="1" w:lastRow="0" w:firstColumn="1" w:lastColumn="0" w:noHBand="0" w:noVBand="1"/>
      </w:tblPr>
      <w:tblGrid>
        <w:gridCol w:w="1370"/>
        <w:gridCol w:w="1369"/>
        <w:gridCol w:w="2276"/>
        <w:gridCol w:w="4052"/>
      </w:tblGrid>
      <w:tr w:rsidR="00A32451" w:rsidRPr="00C9470A" w14:paraId="2DDF3DE5" w14:textId="77777777" w:rsidTr="003F7FC0">
        <w:tc>
          <w:tcPr>
            <w:tcW w:w="1370" w:type="dxa"/>
            <w:shd w:val="clear" w:color="auto" w:fill="70AD47" w:themeFill="accent6"/>
          </w:tcPr>
          <w:p w14:paraId="37563EC6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t>Etap realizacji</w:t>
            </w:r>
          </w:p>
          <w:p w14:paraId="02B30242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t>Przedsięwzięcia</w:t>
            </w:r>
          </w:p>
        </w:tc>
        <w:tc>
          <w:tcPr>
            <w:tcW w:w="1369" w:type="dxa"/>
            <w:shd w:val="clear" w:color="auto" w:fill="70AD47" w:themeFill="accent6"/>
          </w:tcPr>
          <w:p w14:paraId="286A46AA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Maksymalna liczba</w:t>
            </w:r>
          </w:p>
          <w:p w14:paraId="1025B371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Uczestników</w:t>
            </w:r>
          </w:p>
          <w:p w14:paraId="1161ABB4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Przedsięwzięcia w</w:t>
            </w:r>
          </w:p>
          <w:p w14:paraId="6B04CDF6" w14:textId="77777777" w:rsidR="00A32451" w:rsidRPr="00C9470A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danym etapie</w:t>
            </w:r>
          </w:p>
        </w:tc>
        <w:tc>
          <w:tcPr>
            <w:tcW w:w="2276" w:type="dxa"/>
            <w:shd w:val="clear" w:color="auto" w:fill="70AD47" w:themeFill="accent6"/>
          </w:tcPr>
          <w:p w14:paraId="325E51B3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Maksymalny</w:t>
            </w:r>
            <w:r w:rsidRPr="00D94FA2">
              <w:rPr>
                <w:rFonts w:ascii="Calibri" w:hAnsi="Calibri"/>
              </w:rPr>
              <w:t xml:space="preserve"> wynagrodzenie brutto</w:t>
            </w:r>
          </w:p>
          <w:p w14:paraId="67711944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etapu</w:t>
            </w:r>
            <w:r w:rsidRPr="00D94FA2">
              <w:rPr>
                <w:rFonts w:ascii="Calibri" w:hAnsi="Calibri"/>
              </w:rPr>
              <w:t xml:space="preserve"> na jednego</w:t>
            </w:r>
          </w:p>
          <w:p w14:paraId="78E32C5A" w14:textId="77777777" w:rsidR="00A32451" w:rsidRPr="00D94FA2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/>
              </w:rPr>
            </w:pPr>
            <w:r w:rsidRPr="00D94FA2">
              <w:rPr>
                <w:rFonts w:ascii="Calibri" w:hAnsi="Calibri"/>
              </w:rPr>
              <w:t>Uczestnika Przedsięwzięcia</w:t>
            </w:r>
          </w:p>
          <w:p w14:paraId="3E29730E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[PLN]</w:t>
            </w:r>
          </w:p>
        </w:tc>
        <w:tc>
          <w:tcPr>
            <w:tcW w:w="4052" w:type="dxa"/>
            <w:shd w:val="clear" w:color="auto" w:fill="70AD47" w:themeFill="accent6"/>
          </w:tcPr>
          <w:p w14:paraId="572FAB63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Całkowity maksymalny</w:t>
            </w:r>
          </w:p>
          <w:p w14:paraId="5ACEE3DB" w14:textId="77777777" w:rsidR="00A32451" w:rsidRPr="00C9470A" w:rsidRDefault="00A32451" w:rsidP="003F7FC0">
            <w:pPr>
              <w:autoSpaceDE w:val="0"/>
              <w:autoSpaceDN w:val="0"/>
              <w:adjustRightInd w:val="0"/>
              <w:spacing w:line="259" w:lineRule="auto"/>
              <w:rPr>
                <w:rFonts w:ascii="Calibri" w:hAnsi="Calibri" w:cs="Calibri"/>
              </w:rPr>
            </w:pPr>
            <w:r w:rsidRPr="00C9470A">
              <w:rPr>
                <w:rFonts w:ascii="Calibri" w:hAnsi="Calibri" w:cs="Calibri"/>
              </w:rPr>
              <w:t>koszt brutto danego</w:t>
            </w:r>
          </w:p>
          <w:p w14:paraId="4E08422B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etapu [PLN]</w:t>
            </w:r>
          </w:p>
        </w:tc>
      </w:tr>
      <w:tr w:rsidR="00A32451" w:rsidRPr="00C9470A" w14:paraId="65378D82" w14:textId="77777777" w:rsidTr="003F7FC0">
        <w:tc>
          <w:tcPr>
            <w:tcW w:w="1370" w:type="dxa"/>
            <w:shd w:val="clear" w:color="auto" w:fill="C5E0B3" w:themeFill="accent6" w:themeFillTint="66"/>
          </w:tcPr>
          <w:p w14:paraId="73B7F21F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 I</w:t>
            </w:r>
          </w:p>
        </w:tc>
        <w:tc>
          <w:tcPr>
            <w:tcW w:w="1369" w:type="dxa"/>
          </w:tcPr>
          <w:p w14:paraId="72D07383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t>10</w:t>
            </w:r>
          </w:p>
        </w:tc>
        <w:tc>
          <w:tcPr>
            <w:tcW w:w="2276" w:type="dxa"/>
          </w:tcPr>
          <w:p w14:paraId="41EC6A4A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rPr>
                <w:rFonts w:ascii="Calibri" w:hAnsi="Calibri" w:cs="Calibri"/>
              </w:rPr>
              <w:t>500 000</w:t>
            </w:r>
          </w:p>
          <w:p w14:paraId="25B682E9" w14:textId="77777777" w:rsidR="00A32451" w:rsidRPr="00EA5A66" w:rsidRDefault="00A32451" w:rsidP="003F7FC0">
            <w:pPr>
              <w:spacing w:line="259" w:lineRule="auto"/>
              <w:rPr>
                <w:rFonts w:ascii="Calibri" w:eastAsia="Calibri" w:hAnsi="Calibri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052" w:type="dxa"/>
          </w:tcPr>
          <w:p w14:paraId="65C8D8F1" w14:textId="4C8A7A11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rPr>
                <w:rFonts w:ascii="Calibri" w:hAnsi="Calibri"/>
              </w:rPr>
              <w:t>5</w:t>
            </w:r>
            <w:r w:rsidRPr="00EA5A66">
              <w:rPr>
                <w:rFonts w:ascii="Calibri" w:hAnsi="Calibri" w:cs="Calibri"/>
              </w:rPr>
              <w:t xml:space="preserve"> 000 000</w:t>
            </w:r>
          </w:p>
        </w:tc>
      </w:tr>
      <w:tr w:rsidR="00A32451" w:rsidRPr="00C9470A" w14:paraId="37834C2B" w14:textId="77777777" w:rsidTr="003F7FC0">
        <w:tc>
          <w:tcPr>
            <w:tcW w:w="1370" w:type="dxa"/>
            <w:shd w:val="clear" w:color="auto" w:fill="C5E0B3" w:themeFill="accent6" w:themeFillTint="66"/>
          </w:tcPr>
          <w:p w14:paraId="17EE40B2" w14:textId="77777777" w:rsidR="00A32451" w:rsidRPr="00D94FA2" w:rsidRDefault="00A32451" w:rsidP="003F7FC0">
            <w:pPr>
              <w:spacing w:line="259" w:lineRule="auto"/>
              <w:jc w:val="both"/>
            </w:pPr>
            <w:r w:rsidRPr="00C9470A">
              <w:rPr>
                <w:rFonts w:ascii="Calibri" w:hAnsi="Calibri" w:cs="Calibri"/>
              </w:rPr>
              <w:t>Etap II</w:t>
            </w:r>
          </w:p>
        </w:tc>
        <w:tc>
          <w:tcPr>
            <w:tcW w:w="1369" w:type="dxa"/>
          </w:tcPr>
          <w:p w14:paraId="2A34A8F2" w14:textId="77777777" w:rsidR="00A32451" w:rsidRPr="00EA5A66" w:rsidRDefault="00A32451" w:rsidP="003F7FC0">
            <w:pPr>
              <w:spacing w:line="259" w:lineRule="auto"/>
              <w:jc w:val="center"/>
            </w:pPr>
            <w:r w:rsidRPr="00EA5A66">
              <w:t>1</w:t>
            </w:r>
          </w:p>
        </w:tc>
        <w:tc>
          <w:tcPr>
            <w:tcW w:w="2276" w:type="dxa"/>
          </w:tcPr>
          <w:p w14:paraId="4142178E" w14:textId="5D01B744" w:rsidR="00A32451" w:rsidRPr="00EA5A66" w:rsidRDefault="7A35C4B4" w:rsidP="003F7FC0">
            <w:pPr>
              <w:spacing w:line="259" w:lineRule="auto"/>
              <w:jc w:val="center"/>
            </w:pPr>
            <w:r w:rsidRPr="00EA5A66">
              <w:t>3</w:t>
            </w:r>
            <w:r w:rsidR="1CBFDA2C" w:rsidRPr="00EA5A66">
              <w:t>6</w:t>
            </w:r>
            <w:r w:rsidRPr="00EA5A66">
              <w:t> 000 000</w:t>
            </w:r>
          </w:p>
        </w:tc>
        <w:tc>
          <w:tcPr>
            <w:tcW w:w="4052" w:type="dxa"/>
          </w:tcPr>
          <w:p w14:paraId="1F8E774B" w14:textId="25E0A4DD" w:rsidR="00A32451" w:rsidRPr="00EA5A66" w:rsidRDefault="7A35C4B4" w:rsidP="003F7FC0">
            <w:pPr>
              <w:spacing w:line="259" w:lineRule="auto"/>
              <w:jc w:val="center"/>
            </w:pPr>
            <w:r w:rsidRPr="00EA5A66">
              <w:t>3</w:t>
            </w:r>
            <w:r w:rsidR="45848050" w:rsidRPr="00EA5A66">
              <w:t>6</w:t>
            </w:r>
            <w:r w:rsidRPr="00EA5A66">
              <w:t> 000 000</w:t>
            </w:r>
          </w:p>
        </w:tc>
      </w:tr>
      <w:tr w:rsidR="00A32451" w:rsidRPr="00C9470A" w14:paraId="40B56CD4" w14:textId="77777777" w:rsidTr="003F7FC0">
        <w:tc>
          <w:tcPr>
            <w:tcW w:w="5015" w:type="dxa"/>
            <w:gridSpan w:val="3"/>
            <w:shd w:val="clear" w:color="auto" w:fill="70AD47" w:themeFill="accent6"/>
          </w:tcPr>
          <w:p w14:paraId="4CA2244B" w14:textId="77777777" w:rsidR="00A32451" w:rsidRPr="00EA5A66" w:rsidRDefault="00A32451" w:rsidP="003F7FC0">
            <w:pPr>
              <w:spacing w:line="259" w:lineRule="auto"/>
              <w:jc w:val="right"/>
            </w:pPr>
            <w:r w:rsidRPr="00EA5A66">
              <w:rPr>
                <w:rFonts w:ascii="Calibri-Bold" w:hAnsi="Calibri-Bold" w:cs="Calibri-Bold"/>
                <w:b/>
                <w:bCs/>
              </w:rPr>
              <w:t>SUMA BRUTTO</w:t>
            </w:r>
          </w:p>
        </w:tc>
        <w:tc>
          <w:tcPr>
            <w:tcW w:w="4052" w:type="dxa"/>
            <w:shd w:val="clear" w:color="auto" w:fill="70AD47" w:themeFill="accent6"/>
          </w:tcPr>
          <w:p w14:paraId="035721B9" w14:textId="3621811C" w:rsidR="00A32451" w:rsidRPr="00EA5A66" w:rsidRDefault="482F5826" w:rsidP="003F7FC0">
            <w:pPr>
              <w:spacing w:line="259" w:lineRule="auto"/>
              <w:jc w:val="center"/>
            </w:pPr>
            <w:r w:rsidRPr="00EA5A66">
              <w:rPr>
                <w:rFonts w:ascii="Calibri-Bold" w:hAnsi="Calibri-Bold" w:cs="Calibri-Bold"/>
                <w:b/>
                <w:bCs/>
              </w:rPr>
              <w:t>41</w:t>
            </w:r>
            <w:r w:rsidR="7A35C4B4" w:rsidRPr="00EA5A66">
              <w:rPr>
                <w:rFonts w:ascii="Calibri-Bold" w:hAnsi="Calibri-Bold" w:cs="Calibri-Bold"/>
                <w:b/>
                <w:bCs/>
              </w:rPr>
              <w:t xml:space="preserve"> 000 000</w:t>
            </w:r>
          </w:p>
        </w:tc>
      </w:tr>
    </w:tbl>
    <w:p w14:paraId="44AC275B" w14:textId="63886B26" w:rsidR="544C7337" w:rsidRPr="00C9470A" w:rsidRDefault="544C7337" w:rsidP="003F7FC0">
      <w:pPr>
        <w:jc w:val="both"/>
      </w:pPr>
    </w:p>
    <w:p w14:paraId="27303B6E" w14:textId="77777777" w:rsidR="00A8379E" w:rsidRDefault="00CA056E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00C9470A">
        <w:rPr>
          <w:b/>
          <w:bCs/>
        </w:rPr>
        <w:t xml:space="preserve">Maksymalny poziom </w:t>
      </w:r>
      <w:r w:rsidR="00C216F2" w:rsidRPr="00C9470A">
        <w:rPr>
          <w:b/>
          <w:bCs/>
        </w:rPr>
        <w:t xml:space="preserve">wynagrodzenia </w:t>
      </w:r>
      <w:r w:rsidRPr="00C9470A">
        <w:rPr>
          <w:b/>
          <w:bCs/>
        </w:rPr>
        <w:t xml:space="preserve">jednego </w:t>
      </w:r>
      <w:r w:rsidR="00D15DB4" w:rsidRPr="00C9470A">
        <w:rPr>
          <w:b/>
          <w:bCs/>
        </w:rPr>
        <w:t>Uczestnika Przedsięwzięcia</w:t>
      </w:r>
      <w:r w:rsidRPr="00C9470A">
        <w:rPr>
          <w:b/>
          <w:bCs/>
        </w:rPr>
        <w:t xml:space="preserve"> </w:t>
      </w:r>
      <w:r w:rsidR="00C216F2" w:rsidRPr="00C9470A">
        <w:rPr>
          <w:b/>
          <w:bCs/>
        </w:rPr>
        <w:t xml:space="preserve">w ramach </w:t>
      </w:r>
      <w:r w:rsidRPr="00C9470A">
        <w:rPr>
          <w:b/>
          <w:bCs/>
        </w:rPr>
        <w:t>Umowy</w:t>
      </w:r>
      <w:r w:rsidR="0040046F" w:rsidRPr="00C9470A">
        <w:rPr>
          <w:b/>
          <w:bCs/>
        </w:rPr>
        <w:t xml:space="preserve"> </w:t>
      </w:r>
      <w:r w:rsidR="0040046F" w:rsidRPr="00C9470A">
        <w:t>(jego</w:t>
      </w:r>
      <w:r w:rsidR="0040046F" w:rsidRPr="00C9470A">
        <w:rPr>
          <w:b/>
          <w:bCs/>
        </w:rPr>
        <w:t xml:space="preserve"> </w:t>
      </w:r>
      <w:r w:rsidR="0040046F" w:rsidRPr="00C9470A">
        <w:t>wynagrodzenia)</w:t>
      </w:r>
      <w:r w:rsidR="00295C42" w:rsidRPr="00C9470A">
        <w:t xml:space="preserve"> wskazan</w:t>
      </w:r>
      <w:r w:rsidR="00BF0CBC" w:rsidRPr="00C9470A">
        <w:t>y</w:t>
      </w:r>
      <w:r w:rsidR="00295C42" w:rsidRPr="00C9470A">
        <w:t xml:space="preserve"> we Wniosku</w:t>
      </w:r>
      <w:r w:rsidRPr="00C9470A">
        <w:t xml:space="preserve">, </w:t>
      </w:r>
      <w:r w:rsidR="00295C42" w:rsidRPr="00C9470A">
        <w:t xml:space="preserve">obejmujący jego świadczenia </w:t>
      </w:r>
      <w:r w:rsidRPr="00C9470A">
        <w:t xml:space="preserve">w ramach </w:t>
      </w:r>
      <w:r w:rsidR="00295C42" w:rsidRPr="00C9470A">
        <w:t xml:space="preserve">Umowy z rozbiciem na wynagrodzenie za wykonanie </w:t>
      </w:r>
      <w:r w:rsidR="00784C7B" w:rsidRPr="00C9470A">
        <w:t>Etap</w:t>
      </w:r>
      <w:r w:rsidR="00295C42" w:rsidRPr="00C9470A">
        <w:t>u</w:t>
      </w:r>
      <w:r w:rsidR="00784C7B" w:rsidRPr="00C9470A">
        <w:t xml:space="preserve"> I</w:t>
      </w:r>
      <w:r w:rsidR="00BF0CBC" w:rsidRPr="00C9470A">
        <w:t xml:space="preserve"> i</w:t>
      </w:r>
      <w:r w:rsidR="00784C7B" w:rsidRPr="00C9470A">
        <w:t xml:space="preserve"> </w:t>
      </w:r>
      <w:r w:rsidR="00295C42" w:rsidRPr="00C9470A">
        <w:t xml:space="preserve">Etapu </w:t>
      </w:r>
      <w:r w:rsidR="00784C7B" w:rsidRPr="00C9470A">
        <w:t>II</w:t>
      </w:r>
      <w:r w:rsidR="001A0617">
        <w:t xml:space="preserve"> </w:t>
      </w:r>
      <w:r w:rsidRPr="00C9470A">
        <w:t>nie może przekroczyć kwot wynikających z</w:t>
      </w:r>
      <w:r w:rsidR="00784C7B" w:rsidRPr="00C9470A">
        <w:t> </w:t>
      </w:r>
      <w:r w:rsidRPr="00C9470A">
        <w:t xml:space="preserve">określonych w Regulaminie maksymalnych kwot </w:t>
      </w:r>
      <w:r w:rsidR="00374DD5" w:rsidRPr="00C9470A">
        <w:t xml:space="preserve">brutto </w:t>
      </w:r>
      <w:r w:rsidR="00295C42" w:rsidRPr="00C9470A">
        <w:t xml:space="preserve">przypadających na dany Etap </w:t>
      </w:r>
      <w:r w:rsidR="004B3B4A" w:rsidRPr="00C9470A">
        <w:t>na jednego Uczestnika Przedsięwzięcia</w:t>
      </w:r>
      <w:r w:rsidR="00295C42" w:rsidRPr="00C9470A">
        <w:t>.</w:t>
      </w:r>
      <w:r w:rsidR="00A0632D">
        <w:t xml:space="preserve"> </w:t>
      </w:r>
    </w:p>
    <w:p w14:paraId="431D5D70" w14:textId="5D0DAF55" w:rsidR="00AC5A31" w:rsidRDefault="008C0324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Wnioskodawca</w:t>
      </w:r>
      <w:r w:rsidR="00A0632D" w:rsidRPr="00A0632D">
        <w:t xml:space="preserve">, w ramach dzielenia korzyści i ryzyka związanego z realizacją Umowy, </w:t>
      </w:r>
      <w:r w:rsidR="00BE6032">
        <w:t>może w</w:t>
      </w:r>
      <w:r w:rsidR="00AC09DC">
        <w:t xml:space="preserve"> </w:t>
      </w:r>
      <w:r w:rsidR="00BE6032">
        <w:t xml:space="preserve">Harmonogramie Rzeczowo-Finansowym </w:t>
      </w:r>
      <w:r w:rsidR="00835E55">
        <w:t xml:space="preserve">w zakresie Etapu II </w:t>
      </w:r>
      <w:r w:rsidR="00BE6032">
        <w:t>przewidzieć sfinansowanie</w:t>
      </w:r>
      <w:r w:rsidR="00A0632D" w:rsidRPr="00A0632D">
        <w:t xml:space="preserve"> działa</w:t>
      </w:r>
      <w:r w:rsidR="00BE6032">
        <w:t>ń</w:t>
      </w:r>
      <w:r w:rsidR="00A0632D" w:rsidRPr="00A0632D">
        <w:t xml:space="preserve"> objęt</w:t>
      </w:r>
      <w:r w:rsidR="00BE6032">
        <w:t>ych</w:t>
      </w:r>
      <w:r w:rsidR="00A0632D" w:rsidRPr="00A0632D">
        <w:t xml:space="preserve"> Harmonogramem Rzeczowo-Finansowym dla Etapu II w części odpowiadającej nie więcej niż 25% łącznej wartości budżetu Etapu II z</w:t>
      </w:r>
      <w:r w:rsidR="00BE6032">
        <w:t xml:space="preserve"> innych niż wynagrodzeni</w:t>
      </w:r>
      <w:r w:rsidR="00A0632D" w:rsidRPr="00A0632D">
        <w:t xml:space="preserve">e </w:t>
      </w:r>
      <w:r w:rsidR="00BE6032">
        <w:t xml:space="preserve">wypłacane przez NCBR </w:t>
      </w:r>
      <w:r w:rsidR="00A0632D" w:rsidRPr="00A0632D">
        <w:t>źródeł, w tym środków własnych, środków pozyskanych od podmiotów powiązanych lub instytucji  finansowych lub pochodzących z budżetu Unii Europejskiej lub ze środków publicznych z innych tytułów niż niniejsza Umowa</w:t>
      </w:r>
      <w:r>
        <w:t>.</w:t>
      </w:r>
      <w:r w:rsidR="00BE6032">
        <w:t xml:space="preserve"> Wnioskodawca może:</w:t>
      </w:r>
    </w:p>
    <w:p w14:paraId="3F5411FE" w14:textId="21C0C77E" w:rsidR="00BE6032" w:rsidRDefault="00BE6032" w:rsidP="003F7FC0">
      <w:pPr>
        <w:pStyle w:val="Akapitzlist"/>
        <w:numPr>
          <w:ilvl w:val="1"/>
          <w:numId w:val="23"/>
        </w:numPr>
        <w:ind w:left="709"/>
        <w:jc w:val="both"/>
      </w:pPr>
      <w:r>
        <w:t xml:space="preserve">uwzględnić możliwość określoną w tym ustępie 4 w Harmonogramie Rzeczowo-Finansowym składanym we Wniosku, </w:t>
      </w:r>
    </w:p>
    <w:p w14:paraId="5C43511A" w14:textId="77777777" w:rsidR="00BE6032" w:rsidRDefault="00BE6032" w:rsidP="003F7FC0">
      <w:pPr>
        <w:pStyle w:val="Akapitzlist"/>
        <w:numPr>
          <w:ilvl w:val="1"/>
          <w:numId w:val="23"/>
        </w:numPr>
        <w:ind w:left="709"/>
        <w:jc w:val="both"/>
      </w:pPr>
      <w:r>
        <w:t>uwzględnić możliwość określoną w tym ustępie 4 w trakcie Etapu I w ramach aktualizacji Oferty,</w:t>
      </w:r>
    </w:p>
    <w:p w14:paraId="36BDB042" w14:textId="091271BF" w:rsidR="00BE6032" w:rsidRDefault="00835E55" w:rsidP="003F7FC0">
      <w:pPr>
        <w:ind w:left="349"/>
        <w:jc w:val="both"/>
      </w:pPr>
      <w:r>
        <w:t>przy czym w</w:t>
      </w:r>
      <w:r w:rsidR="00BE6032">
        <w:t xml:space="preserve"> przypadkach określonych w lit. a) </w:t>
      </w:r>
      <w:r w:rsidR="00151789">
        <w:t xml:space="preserve">albo </w:t>
      </w:r>
      <w:r w:rsidR="00BE6032">
        <w:t xml:space="preserve">b) tego ustępu </w:t>
      </w:r>
      <w:bookmarkStart w:id="330" w:name="_Hlk72785002"/>
      <w:r w:rsidR="00151789">
        <w:t xml:space="preserve">Wnioskodawca będzie zobowiązany </w:t>
      </w:r>
      <w:r w:rsidR="00111BDF">
        <w:t xml:space="preserve">dodatkowo </w:t>
      </w:r>
      <w:r w:rsidR="00151789">
        <w:t xml:space="preserve">przedstawić </w:t>
      </w:r>
      <w:r w:rsidR="003D0952">
        <w:t>w terminach określonych w Załączniku nr 4 do Regulaminu</w:t>
      </w:r>
      <w:r w:rsidR="00151789">
        <w:t xml:space="preserve"> potwierdzenie dysponowania odpowiednim finansowaniem, które wraz z wynagrodzeniem uzyskiwanym od NCBR umożliwia </w:t>
      </w:r>
      <w:r w:rsidR="00111BDF">
        <w:t xml:space="preserve">przeprowadzenie Prac w ramach Etapu II </w:t>
      </w:r>
      <w:r w:rsidR="005A03D5">
        <w:t xml:space="preserve">zgodnie z Harmonogramem Rzeczowo-Finansowym </w:t>
      </w:r>
      <w:r w:rsidR="00111BDF">
        <w:t xml:space="preserve">oraz </w:t>
      </w:r>
      <w:r w:rsidR="00151789">
        <w:t>powstani</w:t>
      </w:r>
      <w:r w:rsidR="00111BDF">
        <w:t>e</w:t>
      </w:r>
      <w:r w:rsidR="00151789">
        <w:t xml:space="preserve"> </w:t>
      </w:r>
      <w:r w:rsidR="00BE6032">
        <w:t>Demonstrator</w:t>
      </w:r>
      <w:r w:rsidR="00151789">
        <w:t>a</w:t>
      </w:r>
      <w:r w:rsidR="00BE6032">
        <w:t xml:space="preserve"> </w:t>
      </w:r>
      <w:r w:rsidR="00151789">
        <w:t xml:space="preserve">i </w:t>
      </w:r>
      <w:r w:rsidR="00BE6032">
        <w:t>Rozwiązani</w:t>
      </w:r>
      <w:r w:rsidR="00151789">
        <w:t xml:space="preserve">a </w:t>
      </w:r>
      <w:r w:rsidR="00BE6032">
        <w:t xml:space="preserve"> </w:t>
      </w:r>
      <w:r w:rsidR="00111BDF">
        <w:t>na poziomie określonym we Wniosku i zaktualizowanej Ofercie</w:t>
      </w:r>
      <w:r w:rsidR="005A03D5">
        <w:t xml:space="preserve"> </w:t>
      </w:r>
      <w:r w:rsidR="00750736">
        <w:t xml:space="preserve">pod rygorem przyznania takiemu Wnioskodawcy </w:t>
      </w:r>
      <w:r w:rsidR="00BE6032">
        <w:t>Wynik</w:t>
      </w:r>
      <w:r w:rsidR="00750736">
        <w:t>u</w:t>
      </w:r>
      <w:r w:rsidR="00BE6032">
        <w:t xml:space="preserve"> Negatywn</w:t>
      </w:r>
      <w:r w:rsidR="00750736">
        <w:t>ego</w:t>
      </w:r>
      <w:r w:rsidR="00BE6032">
        <w:t xml:space="preserve"> w ramach Selekcji Etapu I.</w:t>
      </w:r>
      <w:r w:rsidR="00606472">
        <w:tab/>
      </w:r>
    </w:p>
    <w:bookmarkEnd w:id="330"/>
    <w:p w14:paraId="5D865DAB" w14:textId="3801218C" w:rsidR="001A0617" w:rsidRPr="00C9470A" w:rsidRDefault="38F5FA69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Jeśli Wnioskodawca zgłasza Rozwiązanie składające się zarówno z Komponentu Procesowego jak i Komponentu Technologicznego, to zobowiązany jest w ramach wynagrodzenia danego Etapu wyszczególnić jaka jego część przypada na który Komponent. Łączne wynagrodzenie Wnioskodawcy za oba Komponent</w:t>
      </w:r>
      <w:r w:rsidR="07A72916">
        <w:t>y</w:t>
      </w:r>
      <w:r>
        <w:t xml:space="preserve"> nie może przekroczyć maksymalnego wynagrodzenia jednego Uczestnika Przedsięwzięcia, określonego zgodnie z ust. 1-3.</w:t>
      </w:r>
    </w:p>
    <w:p w14:paraId="29B58A50" w14:textId="156FBC05" w:rsidR="00C53D06" w:rsidRPr="00C9470A" w:rsidRDefault="58947FFA" w:rsidP="003F7FC0">
      <w:pPr>
        <w:pStyle w:val="Akapitzlist"/>
        <w:numPr>
          <w:ilvl w:val="0"/>
          <w:numId w:val="23"/>
        </w:numPr>
        <w:ind w:left="284" w:hanging="284"/>
        <w:jc w:val="both"/>
      </w:pPr>
      <w:r w:rsidRPr="7089E474">
        <w:rPr>
          <w:b/>
          <w:bCs/>
        </w:rPr>
        <w:t xml:space="preserve">Szczegółowy sposób </w:t>
      </w:r>
      <w:r w:rsidR="79E8F39D" w:rsidRPr="7089E474">
        <w:rPr>
          <w:b/>
          <w:bCs/>
        </w:rPr>
        <w:t>zapłaty wynagrodzenia</w:t>
      </w:r>
      <w:r w:rsidRPr="7089E474">
        <w:rPr>
          <w:b/>
          <w:bCs/>
        </w:rPr>
        <w:t>, w tym warunki i form</w:t>
      </w:r>
      <w:r w:rsidR="79E8F39D" w:rsidRPr="7089E474">
        <w:rPr>
          <w:b/>
          <w:bCs/>
        </w:rPr>
        <w:t>a</w:t>
      </w:r>
      <w:r w:rsidRPr="7089E474">
        <w:rPr>
          <w:b/>
          <w:bCs/>
        </w:rPr>
        <w:t xml:space="preserve"> przekazywanego przez NCBR </w:t>
      </w:r>
      <w:r w:rsidR="79E8F39D" w:rsidRPr="7089E474">
        <w:rPr>
          <w:b/>
          <w:bCs/>
        </w:rPr>
        <w:t>wynagrodzenia,</w:t>
      </w:r>
      <w:r w:rsidRPr="7089E474">
        <w:rPr>
          <w:b/>
          <w:bCs/>
        </w:rPr>
        <w:t xml:space="preserve"> określone </w:t>
      </w:r>
      <w:r w:rsidR="5B9774E9" w:rsidRPr="7089E474">
        <w:rPr>
          <w:b/>
          <w:bCs/>
        </w:rPr>
        <w:t xml:space="preserve">zostały </w:t>
      </w:r>
      <w:r w:rsidRPr="7089E474">
        <w:rPr>
          <w:b/>
          <w:bCs/>
        </w:rPr>
        <w:t>w Umowie</w:t>
      </w:r>
      <w:r>
        <w:t>.</w:t>
      </w:r>
      <w:r w:rsidR="2515998D">
        <w:t xml:space="preserve"> Umowa przewiduje prawo opcji.</w:t>
      </w:r>
    </w:p>
    <w:p w14:paraId="6AFA450D" w14:textId="308CAA58" w:rsidR="00D54FAD" w:rsidRPr="00C9470A" w:rsidRDefault="57DD888C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Uczestnik Przedsięwzięcia</w:t>
      </w:r>
      <w:r w:rsidR="58947FFA">
        <w:t xml:space="preserve"> może rozpocząć realizację Umowy oraz poszczególnych </w:t>
      </w:r>
      <w:r w:rsidR="2E4984CE">
        <w:t>Etapów</w:t>
      </w:r>
      <w:r w:rsidR="58947FFA">
        <w:t xml:space="preserve"> wyłącznie na zasadach określonych w Umowie.</w:t>
      </w:r>
    </w:p>
    <w:p w14:paraId="3C8D7A19" w14:textId="1CA5E02F" w:rsidR="001A0617" w:rsidRDefault="38F5FA69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Jeśli NCBR przed publikacją Listy Rankingowej ustal</w:t>
      </w:r>
      <w:r w:rsidR="48C92B78">
        <w:t>i</w:t>
      </w:r>
      <w:r>
        <w:t>, że dysponuje dodatkowymi środkami względem Alokacji wskazanej w Budżecie określonym w ust. 2, jest uprawniony zwiększyć ten Budżet wraz ze zwiększeniem liczby podmiotów, z którymi może zawrzeć Umowę.</w:t>
      </w:r>
    </w:p>
    <w:p w14:paraId="17DCD65A" w14:textId="5A1F98AD" w:rsidR="00B276FC" w:rsidRPr="00C9470A" w:rsidRDefault="28630A79" w:rsidP="003F7FC0">
      <w:pPr>
        <w:pStyle w:val="Akapitzlist"/>
        <w:numPr>
          <w:ilvl w:val="0"/>
          <w:numId w:val="23"/>
        </w:numPr>
        <w:ind w:left="284" w:hanging="284"/>
        <w:jc w:val="both"/>
      </w:pPr>
      <w:r>
        <w:t>W</w:t>
      </w:r>
      <w:r w:rsidR="3DE9AB09">
        <w:t xml:space="preserve"> trakcie realizacji </w:t>
      </w:r>
      <w:r w:rsidR="592D2E1F">
        <w:t>U</w:t>
      </w:r>
      <w:r w:rsidR="3DE9AB09">
        <w:t xml:space="preserve">mów z Uczestnikami Przedsięwzięcia, w razie dysponowania </w:t>
      </w:r>
      <w:r w:rsidR="491745B7">
        <w:t xml:space="preserve">środkami </w:t>
      </w:r>
      <w:r w:rsidR="3DE9AB09">
        <w:t xml:space="preserve">dodatkowymi </w:t>
      </w:r>
      <w:r w:rsidR="2B114667">
        <w:t xml:space="preserve">lub pozostałymi wskutek różnicy między </w:t>
      </w:r>
      <w:r w:rsidR="5141634E">
        <w:t xml:space="preserve">Alokacją i </w:t>
      </w:r>
      <w:r w:rsidR="60DCF98B">
        <w:t xml:space="preserve">wynagrodzeniem całkowitym określonym </w:t>
      </w:r>
      <w:r w:rsidR="2B114667">
        <w:t>Wnioskami</w:t>
      </w:r>
      <w:r w:rsidR="6A6EE91C">
        <w:t>,</w:t>
      </w:r>
      <w:r w:rsidR="2B114667">
        <w:t xml:space="preserve"> </w:t>
      </w:r>
      <w:r>
        <w:t>i wedle swojego uznania</w:t>
      </w:r>
      <w:r w:rsidR="3DE9AB09">
        <w:t xml:space="preserve">, </w:t>
      </w:r>
      <w:r>
        <w:t xml:space="preserve">NCBR </w:t>
      </w:r>
      <w:r w:rsidR="3DE9AB09">
        <w:t>może jednostronnie zwiększyć</w:t>
      </w:r>
      <w:r w:rsidR="58947FFA">
        <w:t xml:space="preserve"> </w:t>
      </w:r>
      <w:r w:rsidR="3DE9AB09">
        <w:t xml:space="preserve">budżet </w:t>
      </w:r>
      <w:r w:rsidR="020426B7">
        <w:t xml:space="preserve">ogólny </w:t>
      </w:r>
      <w:r w:rsidR="3DE9AB09">
        <w:t>Przedsięwzięcia z takim skutkiem, że zwiększeniu ulegnie liczba Uczestników Przedsięwzięcia dopuszczanych do</w:t>
      </w:r>
      <w:r w:rsidR="56A8C17A">
        <w:t xml:space="preserve"> Etapu II</w:t>
      </w:r>
      <w:r w:rsidR="3DE9AB09">
        <w:t>. W takim wypadku NCBR informuje</w:t>
      </w:r>
      <w:r w:rsidR="40F0FB2E">
        <w:t xml:space="preserve"> </w:t>
      </w:r>
      <w:r w:rsidR="3DE9AB09">
        <w:t xml:space="preserve">Uczestników Przedsięwzięcia o takiej okoliczności i jej wpływie na </w:t>
      </w:r>
      <w:r w:rsidR="020426B7">
        <w:t>liczbę Uczestników Przedsięwzięcia dopuszczanych w ramach Selekcji Etapu I do kolejnego Etapu</w:t>
      </w:r>
      <w:r w:rsidR="40F0FB2E">
        <w:t xml:space="preserve"> niezwłocznie, lecz nie później niż przed ogłoszeniem Listy Rankingowej w ramach Selekcji Etapu</w:t>
      </w:r>
      <w:r w:rsidR="56A8C17A">
        <w:t xml:space="preserve"> I</w:t>
      </w:r>
      <w:r>
        <w:t xml:space="preserve"> objętej zwiększeniem liczby Uczestników Przedsięwzięcia, zgodni</w:t>
      </w:r>
      <w:r w:rsidR="635AEC89">
        <w:t>e</w:t>
      </w:r>
      <w:r>
        <w:t xml:space="preserve"> z niniejszym ustępem</w:t>
      </w:r>
      <w:r w:rsidR="3DE9AB09">
        <w:t>.</w:t>
      </w:r>
      <w:r w:rsidR="020426B7">
        <w:t xml:space="preserve"> Zmiana budżetu </w:t>
      </w:r>
      <w:r w:rsidR="470E7EE4">
        <w:t xml:space="preserve">ogólnego Przedsięwzięcia </w:t>
      </w:r>
      <w:r w:rsidR="0C5E8A5D">
        <w:t xml:space="preserve">i zwiększenie liczby Uczestników Przedsięwzięcia dopuszczanych do Etapu </w:t>
      </w:r>
      <w:r w:rsidR="56A8C17A">
        <w:t xml:space="preserve">II </w:t>
      </w:r>
      <w:r w:rsidR="020426B7">
        <w:t>zgodnie z tym ustępem nie wymaga zmian</w:t>
      </w:r>
      <w:r w:rsidR="048977AC">
        <w:t>y</w:t>
      </w:r>
      <w:r w:rsidR="020426B7">
        <w:t xml:space="preserve"> </w:t>
      </w:r>
      <w:r w:rsidR="7030801F">
        <w:t>U</w:t>
      </w:r>
      <w:r w:rsidR="020426B7">
        <w:t>mów z Uczestnikami Przedsięwzięcia.</w:t>
      </w:r>
    </w:p>
    <w:p w14:paraId="3D1AC7A8" w14:textId="1C279127" w:rsidR="00C53D06" w:rsidRPr="00C9470A" w:rsidRDefault="008C0349" w:rsidP="003F7FC0">
      <w:pPr>
        <w:pStyle w:val="Nagwek1"/>
        <w:spacing w:line="259" w:lineRule="auto"/>
      </w:pPr>
      <w:bookmarkStart w:id="331" w:name="_Toc496261317"/>
      <w:bookmarkStart w:id="332" w:name="_Toc503863025"/>
      <w:bookmarkStart w:id="333" w:name="_Toc53762112"/>
      <w:bookmarkStart w:id="334" w:name="_Toc72700671"/>
      <w:bookmarkEnd w:id="329"/>
      <w:r w:rsidRPr="00C9470A">
        <w:t xml:space="preserve">Postanowienia Umowy z </w:t>
      </w:r>
      <w:bookmarkEnd w:id="331"/>
      <w:bookmarkEnd w:id="332"/>
      <w:r w:rsidR="00D15DB4" w:rsidRPr="00C9470A">
        <w:t>Uczestnikami Przedsięwzięcia</w:t>
      </w:r>
      <w:bookmarkEnd w:id="333"/>
      <w:bookmarkEnd w:id="334"/>
    </w:p>
    <w:p w14:paraId="476A3C97" w14:textId="07F6F441" w:rsidR="0040046F" w:rsidRPr="00C9470A" w:rsidRDefault="008C0349" w:rsidP="003F7FC0">
      <w:pPr>
        <w:spacing w:after="120"/>
        <w:jc w:val="both"/>
        <w:rPr>
          <w:rFonts w:cstheme="majorHAnsi"/>
        </w:rPr>
      </w:pPr>
      <w:r w:rsidRPr="00C9470A">
        <w:rPr>
          <w:rFonts w:cstheme="majorHAnsi"/>
        </w:rPr>
        <w:t xml:space="preserve">Wzór Umowy stanowi Załącznik nr </w:t>
      </w:r>
      <w:r w:rsidR="006B296C" w:rsidRPr="00C9470A">
        <w:rPr>
          <w:rFonts w:cstheme="majorHAnsi"/>
        </w:rPr>
        <w:t>8</w:t>
      </w:r>
      <w:r w:rsidRPr="00C9470A">
        <w:rPr>
          <w:rFonts w:cstheme="majorHAnsi"/>
        </w:rPr>
        <w:t xml:space="preserve"> do Regulaminu. Umowa określa zasady działania NCBR i </w:t>
      </w:r>
      <w:r w:rsidR="00D15DB4" w:rsidRPr="00C9470A">
        <w:rPr>
          <w:rFonts w:cstheme="majorHAnsi"/>
        </w:rPr>
        <w:t>Uczestników Przedsięwzięcia</w:t>
      </w:r>
      <w:r w:rsidRPr="00C9470A">
        <w:rPr>
          <w:rFonts w:cstheme="majorHAnsi"/>
        </w:rPr>
        <w:t xml:space="preserve"> nieokreślone w Regulaminie.</w:t>
      </w:r>
    </w:p>
    <w:p w14:paraId="467954E4" w14:textId="77777777" w:rsidR="00AA1C84" w:rsidRPr="00C9470A" w:rsidRDefault="008C0349" w:rsidP="003F7FC0">
      <w:pPr>
        <w:pStyle w:val="Nagwek1"/>
        <w:spacing w:line="259" w:lineRule="auto"/>
      </w:pPr>
      <w:bookmarkStart w:id="335" w:name="_Toc495414853"/>
      <w:bookmarkStart w:id="336" w:name="_Toc495487042"/>
      <w:bookmarkStart w:id="337" w:name="_Toc495414865"/>
      <w:bookmarkStart w:id="338" w:name="_Toc494180702"/>
      <w:bookmarkStart w:id="339" w:name="_Toc496261340"/>
      <w:bookmarkStart w:id="340" w:name="_Toc503863048"/>
      <w:bookmarkStart w:id="341" w:name="_Ref509201509"/>
      <w:bookmarkStart w:id="342" w:name="_Toc53762113"/>
      <w:bookmarkStart w:id="343" w:name="_Toc72700672"/>
      <w:bookmarkEnd w:id="335"/>
      <w:bookmarkEnd w:id="336"/>
      <w:bookmarkEnd w:id="337"/>
      <w:r w:rsidRPr="00C9470A">
        <w:t xml:space="preserve">Przesłanki </w:t>
      </w:r>
      <w:r w:rsidR="000E3DB1" w:rsidRPr="00C9470A">
        <w:t xml:space="preserve">przedłużenia i </w:t>
      </w:r>
      <w:r w:rsidRPr="00C9470A">
        <w:t xml:space="preserve">zakończenia </w:t>
      </w:r>
      <w:bookmarkEnd w:id="338"/>
      <w:bookmarkEnd w:id="339"/>
      <w:r w:rsidRPr="00C9470A">
        <w:t>Postępowania</w:t>
      </w:r>
      <w:bookmarkEnd w:id="340"/>
      <w:bookmarkEnd w:id="341"/>
      <w:bookmarkEnd w:id="342"/>
      <w:bookmarkEnd w:id="343"/>
    </w:p>
    <w:p w14:paraId="37BA76C3" w14:textId="6C8686F1" w:rsidR="00EC088F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Postępowanie może być </w:t>
      </w:r>
      <w:r w:rsidR="00747FC4" w:rsidRPr="00C9470A">
        <w:rPr>
          <w:rFonts w:cstheme="majorBidi"/>
        </w:rPr>
        <w:t xml:space="preserve">przedłużone </w:t>
      </w:r>
      <w:r w:rsidRPr="00C9470A">
        <w:rPr>
          <w:rFonts w:cstheme="majorBidi"/>
        </w:rPr>
        <w:t xml:space="preserve">przez </w:t>
      </w:r>
      <w:r w:rsidR="00D65462" w:rsidRPr="00C9470A">
        <w:rPr>
          <w:rFonts w:cstheme="majorBidi"/>
        </w:rPr>
        <w:t>NCBR</w:t>
      </w:r>
      <w:r w:rsidRPr="00C9470A">
        <w:rPr>
          <w:rFonts w:cstheme="majorBidi"/>
        </w:rPr>
        <w:t xml:space="preserve"> </w:t>
      </w:r>
      <w:r w:rsidR="00D65462" w:rsidRPr="00C9470A">
        <w:rPr>
          <w:rFonts w:cstheme="majorBidi"/>
        </w:rPr>
        <w:t xml:space="preserve">albo </w:t>
      </w:r>
      <w:r w:rsidRPr="00C9470A">
        <w:rPr>
          <w:rFonts w:cstheme="majorBidi"/>
        </w:rPr>
        <w:t>odwołane</w:t>
      </w:r>
      <w:r w:rsidR="00395C4C" w:rsidRPr="00C9470A">
        <w:rPr>
          <w:rFonts w:cstheme="majorBidi"/>
        </w:rPr>
        <w:t xml:space="preserve"> (zakończone bez rozstrzygnięcia)</w:t>
      </w:r>
      <w:r w:rsidR="00C50B3F" w:rsidRPr="00C9470A">
        <w:rPr>
          <w:rFonts w:cstheme="majorBidi"/>
        </w:rPr>
        <w:t xml:space="preserve"> </w:t>
      </w:r>
      <w:r w:rsidR="00991D97" w:rsidRPr="00C9470A">
        <w:rPr>
          <w:rFonts w:cstheme="majorBidi"/>
        </w:rPr>
        <w:t>bez podania przyczyn</w:t>
      </w:r>
      <w:r w:rsidR="70C2B57C" w:rsidRPr="00C9470A">
        <w:rPr>
          <w:rFonts w:cstheme="majorBidi"/>
        </w:rPr>
        <w:t>y</w:t>
      </w:r>
      <w:r w:rsidRPr="00C9470A">
        <w:rPr>
          <w:rFonts w:cstheme="majorBidi"/>
        </w:rPr>
        <w:t xml:space="preserve">. </w:t>
      </w:r>
    </w:p>
    <w:p w14:paraId="076AD8B5" w14:textId="4BB84920" w:rsidR="00747FC4" w:rsidRPr="00C9470A" w:rsidRDefault="00747FC4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Przedłużenie Postępowania może mieć miejsce w </w:t>
      </w:r>
      <w:r w:rsidR="007F4DB2" w:rsidRPr="00C9470A">
        <w:rPr>
          <w:rFonts w:cstheme="majorBidi"/>
        </w:rPr>
        <w:t>szczególności,</w:t>
      </w:r>
      <w:r w:rsidRPr="00C9470A">
        <w:rPr>
          <w:rFonts w:cstheme="majorBidi"/>
        </w:rPr>
        <w:t xml:space="preserve"> </w:t>
      </w:r>
      <w:r w:rsidR="004402D7" w:rsidRPr="00C9470A">
        <w:rPr>
          <w:rFonts w:cstheme="majorBidi"/>
        </w:rPr>
        <w:t xml:space="preserve">kiedy </w:t>
      </w:r>
      <w:r w:rsidRPr="00C9470A">
        <w:rPr>
          <w:rFonts w:cstheme="majorBidi"/>
        </w:rPr>
        <w:t>ze względu na stopień skomplikowania Wniosków ich analiza wymaga więcej czasu niż przewidziano w Harmonogramie</w:t>
      </w:r>
      <w:r w:rsidR="00D65462" w:rsidRPr="00C9470A">
        <w:rPr>
          <w:rFonts w:cstheme="majorBidi"/>
        </w:rPr>
        <w:t xml:space="preserve"> </w:t>
      </w:r>
      <w:r w:rsidR="00390FB3" w:rsidRPr="00C9470A">
        <w:rPr>
          <w:rFonts w:cstheme="majorBidi"/>
        </w:rPr>
        <w:t>Przedsięwzięcia</w:t>
      </w:r>
      <w:r w:rsidRPr="00C9470A">
        <w:rPr>
          <w:rFonts w:cstheme="majorBidi"/>
        </w:rPr>
        <w:t>. O przedłużeniu Postępowania Centrum informuje Wnioskodawców wraz ze wskazaniem nowych terminów.</w:t>
      </w:r>
    </w:p>
    <w:p w14:paraId="29083E45" w14:textId="6234D71B" w:rsidR="00EC088F" w:rsidRPr="00C9470A" w:rsidRDefault="00395C4C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 xml:space="preserve">Do momentu zawarcia </w:t>
      </w:r>
      <w:r w:rsidR="0091676B" w:rsidRPr="00C9470A">
        <w:rPr>
          <w:rFonts w:cstheme="majorBidi"/>
        </w:rPr>
        <w:t xml:space="preserve">pierwszej z </w:t>
      </w:r>
      <w:r w:rsidRPr="00C9470A">
        <w:rPr>
          <w:rFonts w:cstheme="majorBidi"/>
        </w:rPr>
        <w:t xml:space="preserve">Umów z Wnioskodawcami, </w:t>
      </w:r>
      <w:r w:rsidR="008C0349" w:rsidRPr="00C9470A">
        <w:rPr>
          <w:rFonts w:cstheme="majorBidi"/>
        </w:rPr>
        <w:t xml:space="preserve">Centrum może zakończyć Postępowanie nie dokonując wyboru żadnego Wniosku, </w:t>
      </w:r>
      <w:r w:rsidR="006911FB" w:rsidRPr="00C9470A">
        <w:rPr>
          <w:rFonts w:cstheme="majorBidi"/>
        </w:rPr>
        <w:t>w tym</w:t>
      </w:r>
      <w:r w:rsidR="008C0349" w:rsidRPr="00C9470A">
        <w:rPr>
          <w:rFonts w:cstheme="majorBidi"/>
        </w:rPr>
        <w:t xml:space="preserve"> nie dokonując </w:t>
      </w:r>
      <w:r w:rsidR="00BB37CD" w:rsidRPr="00C9470A">
        <w:rPr>
          <w:rFonts w:cstheme="majorBidi"/>
        </w:rPr>
        <w:t>o</w:t>
      </w:r>
      <w:r w:rsidR="008C0349" w:rsidRPr="00C9470A">
        <w:rPr>
          <w:rFonts w:cstheme="majorBidi"/>
        </w:rPr>
        <w:t>cen</w:t>
      </w:r>
      <w:r w:rsidR="00D65462" w:rsidRPr="00C9470A">
        <w:rPr>
          <w:rFonts w:cstheme="majorBidi"/>
        </w:rPr>
        <w:t xml:space="preserve">y </w:t>
      </w:r>
      <w:r w:rsidR="00BB37CD" w:rsidRPr="00C9470A">
        <w:rPr>
          <w:rFonts w:cstheme="majorBidi"/>
        </w:rPr>
        <w:t>f</w:t>
      </w:r>
      <w:r w:rsidR="00D65462" w:rsidRPr="00C9470A">
        <w:rPr>
          <w:rFonts w:cstheme="majorBidi"/>
        </w:rPr>
        <w:t xml:space="preserve">ormalnej Wniosków lub </w:t>
      </w:r>
      <w:r w:rsidR="00BB37CD" w:rsidRPr="00C9470A">
        <w:rPr>
          <w:rFonts w:cstheme="majorBidi"/>
        </w:rPr>
        <w:t>o</w:t>
      </w:r>
      <w:r w:rsidR="00D65462" w:rsidRPr="00C9470A">
        <w:rPr>
          <w:rFonts w:cstheme="majorBidi"/>
        </w:rPr>
        <w:t xml:space="preserve">ceny </w:t>
      </w:r>
      <w:r w:rsidR="00BB37CD" w:rsidRPr="00C9470A">
        <w:rPr>
          <w:rFonts w:cstheme="majorBidi"/>
        </w:rPr>
        <w:t>m</w:t>
      </w:r>
      <w:r w:rsidR="008C0349" w:rsidRPr="00C9470A">
        <w:rPr>
          <w:rFonts w:cstheme="majorBidi"/>
        </w:rPr>
        <w:t xml:space="preserve">erytorycznej Wniosków, niezależnie od spełnienia przez nie </w:t>
      </w:r>
      <w:r w:rsidR="005CF5CF" w:rsidRPr="00C9470A">
        <w:rPr>
          <w:rFonts w:cstheme="majorBidi"/>
        </w:rPr>
        <w:t>Wymagań</w:t>
      </w:r>
      <w:r w:rsidR="008C0349" w:rsidRPr="00C9470A">
        <w:rPr>
          <w:rFonts w:cstheme="majorBidi"/>
        </w:rPr>
        <w:t xml:space="preserve"> lub kryteriów określonych w tym dokumencie</w:t>
      </w:r>
      <w:r w:rsidR="00C966EE" w:rsidRPr="00C9470A">
        <w:rPr>
          <w:rFonts w:cstheme="majorBidi"/>
        </w:rPr>
        <w:t>, w szczególności</w:t>
      </w:r>
      <w:r w:rsidR="00C50B3F" w:rsidRPr="00C9470A">
        <w:rPr>
          <w:rFonts w:cstheme="majorBidi"/>
        </w:rPr>
        <w:t xml:space="preserve"> gdy</w:t>
      </w:r>
      <w:r w:rsidR="00DD4E56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liczba Wniosków rekomendowanych </w:t>
      </w:r>
      <w:r w:rsidR="00C216F2" w:rsidRPr="00C9470A">
        <w:rPr>
          <w:rFonts w:cstheme="majorBidi"/>
        </w:rPr>
        <w:t>w ramach List</w:t>
      </w:r>
      <w:r w:rsidR="3CDBBF86" w:rsidRPr="00C9470A">
        <w:rPr>
          <w:rFonts w:cstheme="majorBidi"/>
        </w:rPr>
        <w:t>y</w:t>
      </w:r>
      <w:r w:rsidR="00C216F2" w:rsidRPr="00C9470A">
        <w:rPr>
          <w:rFonts w:cstheme="majorBidi"/>
        </w:rPr>
        <w:t xml:space="preserve"> Rankingow</w:t>
      </w:r>
      <w:r w:rsidR="7BE941F6" w:rsidRPr="00C9470A">
        <w:rPr>
          <w:rFonts w:cstheme="majorBidi"/>
        </w:rPr>
        <w:t>ej</w:t>
      </w:r>
      <w:r w:rsidR="00C216F2" w:rsidRPr="00C9470A">
        <w:rPr>
          <w:rFonts w:cstheme="majorBidi"/>
        </w:rPr>
        <w:t xml:space="preserve"> </w:t>
      </w:r>
      <w:r w:rsidR="00C966EE" w:rsidRPr="00C9470A">
        <w:rPr>
          <w:rFonts w:cstheme="majorBidi"/>
        </w:rPr>
        <w:t xml:space="preserve">do podpisania Umowy będzie mniejsza niż </w:t>
      </w:r>
      <w:r w:rsidR="0D2DEAE2" w:rsidRPr="00C9470A">
        <w:rPr>
          <w:rFonts w:cstheme="majorBidi"/>
        </w:rPr>
        <w:t>trz</w:t>
      </w:r>
      <w:r w:rsidR="009312B9" w:rsidRPr="00C9470A">
        <w:rPr>
          <w:rFonts w:cstheme="majorBidi"/>
        </w:rPr>
        <w:t>y</w:t>
      </w:r>
      <w:r w:rsidR="00C966EE" w:rsidRPr="00C9470A">
        <w:rPr>
          <w:rFonts w:cstheme="majorBidi"/>
        </w:rPr>
        <w:t>.</w:t>
      </w:r>
    </w:p>
    <w:p w14:paraId="3C499E7B" w14:textId="77777777" w:rsidR="00EC088F" w:rsidRPr="00C9470A" w:rsidRDefault="008C0349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NCBR zastrzega sobie prawo do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9470A" w:rsidRDefault="00941824" w:rsidP="003F7FC0">
      <w:pPr>
        <w:pStyle w:val="Akapitzlist"/>
        <w:numPr>
          <w:ilvl w:val="0"/>
          <w:numId w:val="29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razie </w:t>
      </w:r>
      <w:r w:rsidR="00395C4C" w:rsidRPr="00C9470A">
        <w:rPr>
          <w:rFonts w:cstheme="majorHAnsi"/>
        </w:rPr>
        <w:t xml:space="preserve">wstrzymania </w:t>
      </w:r>
      <w:r w:rsidRPr="00C9470A">
        <w:rPr>
          <w:rFonts w:cstheme="majorHAnsi"/>
        </w:rPr>
        <w:t xml:space="preserve">lub </w:t>
      </w:r>
      <w:r w:rsidR="00395C4C" w:rsidRPr="00C9470A">
        <w:rPr>
          <w:rFonts w:cstheme="majorHAnsi"/>
        </w:rPr>
        <w:t xml:space="preserve">zakończenia </w:t>
      </w:r>
      <w:r w:rsidRPr="00C9470A">
        <w:rPr>
          <w:rFonts w:cstheme="majorHAnsi"/>
        </w:rPr>
        <w:t>Postępowania</w:t>
      </w:r>
      <w:r w:rsidR="00395C4C" w:rsidRPr="00C9470A">
        <w:rPr>
          <w:rFonts w:cstheme="majorHAnsi"/>
        </w:rPr>
        <w:t xml:space="preserve"> bez rozstrzygnięcia</w:t>
      </w:r>
      <w:r w:rsidRPr="00C9470A">
        <w:rPr>
          <w:rFonts w:cstheme="majorHAnsi"/>
        </w:rPr>
        <w:t xml:space="preserve">, </w:t>
      </w:r>
      <w:r w:rsidR="0005271B" w:rsidRPr="00C9470A">
        <w:rPr>
          <w:rFonts w:cstheme="majorHAnsi"/>
        </w:rPr>
        <w:t xml:space="preserve">przed podpisaniem Umowy, </w:t>
      </w:r>
      <w:r w:rsidRPr="00C9470A">
        <w:rPr>
          <w:rFonts w:cstheme="majorHAnsi"/>
        </w:rPr>
        <w:t xml:space="preserve">Wnioskodawcy nie są uprawnieni do dochodzenia od NCBR odszkodowania tytułem kosztów poniesionych </w:t>
      </w:r>
      <w:r w:rsidR="00395C4C" w:rsidRPr="00C9470A">
        <w:rPr>
          <w:rFonts w:cstheme="majorHAnsi"/>
        </w:rPr>
        <w:t xml:space="preserve">w związku z </w:t>
      </w:r>
      <w:r w:rsidR="000E3DB1" w:rsidRPr="00C9470A">
        <w:rPr>
          <w:rFonts w:cstheme="majorHAnsi"/>
        </w:rPr>
        <w:t>udziałem w Postępowaniu</w:t>
      </w:r>
      <w:r w:rsidR="00395C4C" w:rsidRPr="00C9470A">
        <w:rPr>
          <w:rFonts w:cstheme="majorHAnsi"/>
        </w:rPr>
        <w:t>.</w:t>
      </w:r>
    </w:p>
    <w:p w14:paraId="292B98AD" w14:textId="4C036570" w:rsidR="00E915E2" w:rsidRPr="00C9470A" w:rsidRDefault="008C0349" w:rsidP="003F7FC0">
      <w:pPr>
        <w:pStyle w:val="Akapitzlist"/>
        <w:numPr>
          <w:ilvl w:val="0"/>
          <w:numId w:val="29"/>
        </w:numPr>
        <w:spacing w:before="240" w:after="0"/>
        <w:ind w:left="425" w:hanging="425"/>
        <w:jc w:val="both"/>
        <w:rPr>
          <w:rFonts w:cstheme="majorBidi"/>
        </w:rPr>
      </w:pPr>
      <w:r w:rsidRPr="00C9470A">
        <w:rPr>
          <w:rFonts w:cstheme="majorBidi"/>
        </w:rPr>
        <w:t>Przesłanki wygaśnięcia, wypowiedzenia, rozwiązania</w:t>
      </w:r>
      <w:r w:rsidR="5E035E32" w:rsidRPr="00C9470A">
        <w:rPr>
          <w:rFonts w:cstheme="majorBidi"/>
        </w:rPr>
        <w:t xml:space="preserve"> </w:t>
      </w:r>
      <w:r w:rsidR="02B6E5D6" w:rsidRPr="00C9470A">
        <w:rPr>
          <w:rFonts w:cstheme="majorBidi"/>
        </w:rPr>
        <w:t>i</w:t>
      </w:r>
      <w:r w:rsidRPr="00C9470A">
        <w:rPr>
          <w:rFonts w:cstheme="majorBidi"/>
        </w:rPr>
        <w:t xml:space="preserve"> zmiany Umowy, określa wzór Umowy stanowiący Załącznik nr </w:t>
      </w:r>
      <w:r w:rsidR="006B296C" w:rsidRPr="00C9470A">
        <w:rPr>
          <w:rFonts w:cstheme="majorBidi"/>
        </w:rPr>
        <w:t xml:space="preserve">8 </w:t>
      </w:r>
      <w:r w:rsidR="007547C8" w:rsidRPr="00C9470A">
        <w:rPr>
          <w:rFonts w:cstheme="majorBidi"/>
        </w:rPr>
        <w:t>do Regulaminu</w:t>
      </w:r>
      <w:r w:rsidR="00395C4C" w:rsidRPr="00C9470A">
        <w:rPr>
          <w:rFonts w:cstheme="majorBidi"/>
        </w:rPr>
        <w:t>.</w:t>
      </w:r>
    </w:p>
    <w:p w14:paraId="776BD065" w14:textId="7A46DF73" w:rsidR="00A62BAF" w:rsidRPr="00C9470A" w:rsidRDefault="00A62BAF" w:rsidP="003F7FC0">
      <w:pPr>
        <w:pStyle w:val="Nagwek1"/>
        <w:spacing w:line="259" w:lineRule="auto"/>
      </w:pPr>
      <w:bookmarkStart w:id="344" w:name="_Ref67953519"/>
      <w:bookmarkStart w:id="345" w:name="_Toc72700673"/>
      <w:r w:rsidRPr="00C9470A">
        <w:t>Dodatkowy Nabór Wniosków</w:t>
      </w:r>
      <w:bookmarkEnd w:id="344"/>
      <w:bookmarkEnd w:id="345"/>
    </w:p>
    <w:p w14:paraId="7E26B956" w14:textId="1A2B8E23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Jeśli w ramach Listy Rankingowej wskazanej w Rozdziale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_Ref52633642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VI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pkt </w:t>
      </w:r>
      <w:r w:rsidRPr="00C9470A">
        <w:rPr>
          <w:rFonts w:cstheme="majorHAnsi"/>
        </w:rPr>
        <w:fldChar w:fldCharType="begin"/>
      </w:r>
      <w:r w:rsidRPr="00C9470A">
        <w:rPr>
          <w:rFonts w:cstheme="majorHAnsi"/>
        </w:rPr>
        <w:instrText xml:space="preserve"> REF _Ref52633658 \r \h </w:instrText>
      </w:r>
      <w:r w:rsidR="00C9470A">
        <w:rPr>
          <w:rFonts w:cstheme="majorHAnsi"/>
        </w:rPr>
        <w:instrText xml:space="preserve"> \* MERGEFORMAT </w:instrText>
      </w:r>
      <w:r w:rsidRPr="00C9470A">
        <w:rPr>
          <w:rFonts w:cstheme="majorHAnsi"/>
        </w:rPr>
      </w:r>
      <w:r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6.5</w:t>
      </w:r>
      <w:r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Regulaminu liczba Wnioskodawców, którzy uzyskali Wynik Pozytywny jest mniejsza niż </w:t>
      </w:r>
      <w:r w:rsidR="00BF0CBC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 xml:space="preserve">lub jeśli w wyniku odstąpienia przez NCBR od zawarcia Umowy z Wnioskodawcą zgodnie z Rozdziałem </w:t>
      </w:r>
      <w:r w:rsidR="00BB7B13" w:rsidRPr="00C9470A">
        <w:rPr>
          <w:rFonts w:cstheme="majorHAnsi"/>
        </w:rPr>
        <w:t>VII</w:t>
      </w:r>
      <w:r w:rsidRPr="00C9470A">
        <w:rPr>
          <w:rFonts w:cstheme="majorHAnsi"/>
        </w:rPr>
        <w:t xml:space="preserve"> ust. </w:t>
      </w:r>
      <w:r w:rsidR="002E282D" w:rsidRPr="00C9470A">
        <w:rPr>
          <w:rFonts w:cstheme="majorHAnsi"/>
        </w:rPr>
        <w:fldChar w:fldCharType="begin"/>
      </w:r>
      <w:r w:rsidR="002E282D" w:rsidRPr="00C9470A">
        <w:rPr>
          <w:rFonts w:cstheme="majorHAnsi"/>
        </w:rPr>
        <w:instrText xml:space="preserve"> REF _Ref62506789 \r \h </w:instrText>
      </w:r>
      <w:r w:rsidR="00C9470A">
        <w:rPr>
          <w:rFonts w:cstheme="majorHAnsi"/>
        </w:rPr>
        <w:instrText xml:space="preserve"> \* MERGEFORMAT </w:instrText>
      </w:r>
      <w:r w:rsidR="002E282D" w:rsidRPr="00C9470A">
        <w:rPr>
          <w:rFonts w:cstheme="majorHAnsi"/>
        </w:rPr>
      </w:r>
      <w:r w:rsidR="002E282D" w:rsidRPr="00C9470A">
        <w:rPr>
          <w:rFonts w:cstheme="majorHAnsi"/>
        </w:rPr>
        <w:fldChar w:fldCharType="separate"/>
      </w:r>
      <w:r w:rsidR="003F7FC0">
        <w:rPr>
          <w:rFonts w:cstheme="majorHAnsi"/>
        </w:rPr>
        <w:t>4</w:t>
      </w:r>
      <w:r w:rsidR="002E282D" w:rsidRPr="00C9470A">
        <w:rPr>
          <w:rFonts w:cstheme="majorHAnsi"/>
        </w:rPr>
        <w:fldChar w:fldCharType="end"/>
      </w:r>
      <w:r w:rsidRPr="00C9470A">
        <w:rPr>
          <w:rFonts w:cstheme="majorHAnsi"/>
        </w:rPr>
        <w:t xml:space="preserve"> liczba Umów efektywnie zawartych przez NCBR z Wnioskodawcami jest mniejsza niż </w:t>
      </w:r>
      <w:r w:rsidR="00C6081B" w:rsidRPr="00C9470A">
        <w:rPr>
          <w:rFonts w:cstheme="majorHAnsi"/>
        </w:rPr>
        <w:t>10</w:t>
      </w:r>
      <w:r w:rsidRPr="00C9470A">
        <w:rPr>
          <w:rFonts w:cstheme="majorHAnsi"/>
        </w:rPr>
        <w:t>, NCBR nie później niż w terminie 30 dni od publikacji pierwszej Listy Rankingowej może jednorazowo ogłosić w ramach Postępowania dodatkowy nabór Wniosków („Dodatkowy Nabór Wniosków”).</w:t>
      </w:r>
    </w:p>
    <w:p w14:paraId="2EA101D1" w14:textId="47F31BA5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9470A">
        <w:rPr>
          <w:rFonts w:cstheme="majorHAnsi"/>
        </w:rPr>
        <w:t>,</w:t>
      </w:r>
      <w:r w:rsidRPr="00C9470A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0D3322D0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 ramach Dodatkowego Naboru NCBR do zawarcia Umowy</w:t>
      </w:r>
      <w:r w:rsidR="003F71DA" w:rsidRPr="00C9470A">
        <w:rPr>
          <w:rFonts w:cstheme="majorHAnsi"/>
        </w:rPr>
        <w:t xml:space="preserve"> </w:t>
      </w:r>
      <w:r w:rsidRPr="00C9470A">
        <w:rPr>
          <w:rFonts w:cstheme="majorHAnsi"/>
        </w:rPr>
        <w:t xml:space="preserve">może być rekomendowana liczba Wniosków nie większa, niż liczba </w:t>
      </w:r>
      <w:r w:rsidR="00C6081B" w:rsidRPr="00C9470A">
        <w:rPr>
          <w:rFonts w:cstheme="majorHAnsi"/>
        </w:rPr>
        <w:t xml:space="preserve">10 </w:t>
      </w:r>
      <w:r w:rsidRPr="00C9470A">
        <w:rPr>
          <w:rFonts w:cstheme="majorHAnsi"/>
        </w:rPr>
        <w:t>pomniejszona o liczbę odpowiadającą liczbie Umów zawartych w ramach pierwotnego naboru Wniosków.</w:t>
      </w:r>
    </w:p>
    <w:p w14:paraId="22A1927C" w14:textId="77777777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1DB7CDF9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Uczestnik Przedsięwzięcia nie może wnosić o przedłużenie terminów realizacji Umowy na podstawie jej ART. </w:t>
      </w:r>
      <w:del w:id="346" w:author="Autor">
        <w:r w:rsidRPr="00C9470A" w:rsidDel="00735797">
          <w:rPr>
            <w:rFonts w:cstheme="majorHAnsi"/>
          </w:rPr>
          <w:delText xml:space="preserve">10 </w:delText>
        </w:r>
      </w:del>
      <w:ins w:id="347" w:author="Autor">
        <w:r w:rsidR="00735797">
          <w:rPr>
            <w:rFonts w:cstheme="majorHAnsi"/>
          </w:rPr>
          <w:t>8</w:t>
        </w:r>
        <w:r w:rsidR="00735797" w:rsidRPr="00C9470A">
          <w:rPr>
            <w:rFonts w:cstheme="majorHAnsi"/>
          </w:rPr>
          <w:t xml:space="preserve"> </w:t>
        </w:r>
      </w:ins>
      <w:r w:rsidRPr="00C9470A">
        <w:rPr>
          <w:rFonts w:cstheme="minorHAnsi"/>
        </w:rPr>
        <w:t>§</w:t>
      </w:r>
      <w:del w:id="348" w:author="Autor">
        <w:r w:rsidRPr="00C9470A" w:rsidDel="00735797">
          <w:rPr>
            <w:rFonts w:cstheme="majorHAnsi"/>
          </w:rPr>
          <w:delText xml:space="preserve">9 </w:delText>
        </w:r>
      </w:del>
      <w:ins w:id="349" w:author="Autor">
        <w:r w:rsidR="00735797">
          <w:rPr>
            <w:rFonts w:cstheme="majorHAnsi"/>
          </w:rPr>
          <w:t>10</w:t>
        </w:r>
        <w:r w:rsidR="00735797" w:rsidRPr="00C9470A">
          <w:rPr>
            <w:rFonts w:cstheme="majorHAnsi"/>
          </w:rPr>
          <w:t xml:space="preserve"> </w:t>
        </w:r>
      </w:ins>
      <w:r w:rsidRPr="00C9470A">
        <w:rPr>
          <w:rFonts w:cstheme="majorHAnsi"/>
        </w:rPr>
        <w:t>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Wnioskodawcy, </w:t>
      </w:r>
      <w:r w:rsidR="00155F17">
        <w:rPr>
          <w:rFonts w:cstheme="majorHAnsi"/>
        </w:rPr>
        <w:t xml:space="preserve">których Wnioski zostały odrzucone lub </w:t>
      </w:r>
      <w:r w:rsidRPr="00C9470A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7DCB4938" w:rsidR="00A62BAF" w:rsidRPr="00C9470A" w:rsidRDefault="00A62BAF" w:rsidP="003F7FC0">
      <w:pPr>
        <w:pStyle w:val="Akapitzlist"/>
        <w:numPr>
          <w:ilvl w:val="0"/>
          <w:numId w:val="4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>Z uwzględnieniem odstępstw wynikających z tego Rozdziału XII</w:t>
      </w:r>
      <w:r w:rsidR="00155F17">
        <w:rPr>
          <w:rFonts w:cstheme="majorHAnsi"/>
        </w:rPr>
        <w:t>I</w:t>
      </w:r>
      <w:r w:rsidRPr="00C9470A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C9470A" w:rsidRDefault="008C0349" w:rsidP="003F7FC0">
      <w:pPr>
        <w:pStyle w:val="Nagwek1"/>
        <w:spacing w:line="259" w:lineRule="auto"/>
      </w:pPr>
      <w:bookmarkStart w:id="350" w:name="_Toc494180704"/>
      <w:bookmarkStart w:id="351" w:name="_Toc496261341"/>
      <w:bookmarkStart w:id="352" w:name="_Toc503863049"/>
      <w:bookmarkStart w:id="353" w:name="_Toc53762114"/>
      <w:bookmarkStart w:id="354" w:name="_Toc72700674"/>
      <w:r w:rsidRPr="00C9470A">
        <w:t>Postanowienia końcowe</w:t>
      </w:r>
      <w:bookmarkEnd w:id="350"/>
      <w:bookmarkEnd w:id="351"/>
      <w:bookmarkEnd w:id="352"/>
      <w:bookmarkEnd w:id="353"/>
      <w:bookmarkEnd w:id="354"/>
    </w:p>
    <w:p w14:paraId="45A9E02D" w14:textId="6650EC5F" w:rsidR="00EC088F" w:rsidRPr="00C9470A" w:rsidRDefault="67CBED7C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Bidi"/>
        </w:rPr>
      </w:pPr>
      <w:r w:rsidRPr="5E495DD1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3FA5C18E" w:rsidRPr="5E495DD1">
        <w:rPr>
          <w:rFonts w:cstheme="majorBidi"/>
        </w:rPr>
        <w:t xml:space="preserve">według stanu na dzień </w:t>
      </w:r>
      <w:r w:rsidR="007D31DE">
        <w:rPr>
          <w:rFonts w:cstheme="majorBidi"/>
        </w:rPr>
        <w:t>ogłoszenia Postępowania</w:t>
      </w:r>
      <w:r w:rsidRPr="5E495DD1">
        <w:rPr>
          <w:rFonts w:cstheme="majorBidi"/>
        </w:rPr>
        <w:t>.</w:t>
      </w:r>
    </w:p>
    <w:p w14:paraId="210A02C1" w14:textId="34E15590" w:rsidR="00EC088F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9470A">
        <w:rPr>
          <w:rFonts w:cstheme="majorBidi"/>
        </w:rPr>
        <w:t> </w:t>
      </w:r>
      <w:r w:rsidR="00EE69E9" w:rsidRPr="00C9470A">
        <w:rPr>
          <w:rFonts w:cstheme="majorBidi"/>
        </w:rPr>
        <w:t xml:space="preserve">8 </w:t>
      </w:r>
      <w:r w:rsidR="009F2B16" w:rsidRPr="00C9470A">
        <w:rPr>
          <w:rFonts w:cstheme="majorBidi"/>
        </w:rPr>
        <w:t>do Regulaminu</w:t>
      </w:r>
      <w:r w:rsidRPr="00C9470A">
        <w:rPr>
          <w:rFonts w:cstheme="majorBidi"/>
        </w:rPr>
        <w:t xml:space="preserve"> i Regulaminu</w:t>
      </w:r>
      <w:r w:rsidR="00C216F2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postanowienia Umowy</w:t>
      </w:r>
      <w:r w:rsidR="00A82ACE" w:rsidRPr="00C9470A">
        <w:rPr>
          <w:rFonts w:cstheme="majorBidi"/>
        </w:rPr>
        <w:t xml:space="preserve"> </w:t>
      </w:r>
      <w:r w:rsidRPr="00C9470A">
        <w:rPr>
          <w:rFonts w:cstheme="majorBidi"/>
        </w:rPr>
        <w:t>mają znaczenie rozstrzygające.</w:t>
      </w:r>
    </w:p>
    <w:p w14:paraId="181868E1" w14:textId="77777777" w:rsidR="00EC088F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Bidi"/>
        </w:rPr>
      </w:pPr>
      <w:r w:rsidRPr="00C9470A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C9470A">
        <w:rPr>
          <w:rFonts w:cstheme="majorBidi"/>
        </w:rPr>
        <w:t xml:space="preserve">, zakończeniem </w:t>
      </w:r>
      <w:r w:rsidRPr="00C9470A">
        <w:rPr>
          <w:rFonts w:cstheme="majorBidi"/>
        </w:rPr>
        <w:t xml:space="preserve">prowadzenia Postępowania lub </w:t>
      </w:r>
      <w:r w:rsidR="000E3DB1" w:rsidRPr="00C9470A">
        <w:rPr>
          <w:rFonts w:cstheme="majorBidi"/>
        </w:rPr>
        <w:t xml:space="preserve">zakończeniem </w:t>
      </w:r>
      <w:r w:rsidR="00390FB3" w:rsidRPr="00C9470A">
        <w:rPr>
          <w:rFonts w:cstheme="majorBidi"/>
        </w:rPr>
        <w:t>Przedsięwzięcia</w:t>
      </w:r>
      <w:r w:rsidR="000E3DB1" w:rsidRPr="00C9470A">
        <w:rPr>
          <w:rFonts w:cstheme="majorBidi"/>
        </w:rPr>
        <w:t>,</w:t>
      </w:r>
      <w:r w:rsidRPr="00C9470A">
        <w:rPr>
          <w:rFonts w:cstheme="majorBidi"/>
        </w:rPr>
        <w:t xml:space="preserve"> w jakimkolwiek momencie oraz z</w:t>
      </w:r>
      <w:r w:rsidR="003039CF" w:rsidRPr="00C9470A">
        <w:rPr>
          <w:rFonts w:cstheme="majorBidi"/>
        </w:rPr>
        <w:t> </w:t>
      </w:r>
      <w:r w:rsidRPr="00C9470A">
        <w:rPr>
          <w:rFonts w:cstheme="majorBidi"/>
        </w:rPr>
        <w:t>jakiejkolwiek przyczyny.</w:t>
      </w:r>
    </w:p>
    <w:p w14:paraId="7B7C2D24" w14:textId="1EE6668B" w:rsidR="00EC088F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9470A">
        <w:rPr>
          <w:rFonts w:cstheme="majorHAnsi"/>
        </w:rPr>
        <w:t>Wnioskodawców</w:t>
      </w:r>
      <w:r w:rsidRPr="00C9470A">
        <w:rPr>
          <w:rFonts w:cstheme="majorHAnsi"/>
        </w:rPr>
        <w:t xml:space="preserve">, nie później niż do czasu zawarcia przez danego </w:t>
      </w:r>
      <w:r w:rsidR="00395C4C" w:rsidRPr="00C9470A">
        <w:rPr>
          <w:rFonts w:cstheme="majorHAnsi"/>
        </w:rPr>
        <w:t>Wnioskodawcę</w:t>
      </w:r>
      <w:r w:rsidRPr="00C9470A">
        <w:rPr>
          <w:rFonts w:cstheme="majorHAnsi"/>
        </w:rPr>
        <w:t xml:space="preserve"> </w:t>
      </w:r>
      <w:r w:rsidR="00395C4C" w:rsidRPr="00C9470A">
        <w:rPr>
          <w:rFonts w:cstheme="majorHAnsi"/>
        </w:rPr>
        <w:t>U</w:t>
      </w:r>
      <w:r w:rsidRPr="00C9470A">
        <w:rPr>
          <w:rFonts w:cstheme="majorHAnsi"/>
        </w:rPr>
        <w:t>mowy z Centrum</w:t>
      </w:r>
      <w:r w:rsidR="00395C4C" w:rsidRPr="00C9470A">
        <w:rPr>
          <w:rFonts w:cstheme="majorHAnsi"/>
        </w:rPr>
        <w:t>.</w:t>
      </w:r>
    </w:p>
    <w:p w14:paraId="65DCC120" w14:textId="50AA9513" w:rsidR="00E915E2" w:rsidRPr="00C9470A" w:rsidRDefault="008C0349" w:rsidP="003F7FC0">
      <w:pPr>
        <w:pStyle w:val="Akapitzlist"/>
        <w:numPr>
          <w:ilvl w:val="0"/>
          <w:numId w:val="30"/>
        </w:numPr>
        <w:spacing w:after="0"/>
        <w:ind w:left="426" w:hanging="426"/>
        <w:jc w:val="both"/>
        <w:rPr>
          <w:rFonts w:cstheme="majorHAnsi"/>
        </w:rPr>
      </w:pPr>
      <w:r w:rsidRPr="00C9470A">
        <w:rPr>
          <w:rFonts w:cstheme="majorHAnsi"/>
        </w:rPr>
        <w:t xml:space="preserve">W pozostałym zakresie, </w:t>
      </w:r>
      <w:r w:rsidR="007F4DB2" w:rsidRPr="00C9470A">
        <w:rPr>
          <w:rFonts w:cstheme="majorHAnsi"/>
        </w:rPr>
        <w:t>nieobjętym</w:t>
      </w:r>
      <w:r w:rsidRPr="00C9470A">
        <w:rPr>
          <w:rFonts w:cstheme="majorHAnsi"/>
        </w:rPr>
        <w:t xml:space="preserve"> treścią Regulaminu wraz z Załącznikami, zastosowanie mają przepisy obowiązującego prawa</w:t>
      </w:r>
      <w:r w:rsidR="00BE68BC" w:rsidRPr="00C9470A">
        <w:rPr>
          <w:rFonts w:cstheme="majorHAnsi"/>
        </w:rPr>
        <w:t xml:space="preserve">. </w:t>
      </w:r>
    </w:p>
    <w:p w14:paraId="06CFB320" w14:textId="77777777" w:rsidR="00B61CDA" w:rsidRPr="00C9470A" w:rsidRDefault="008C0349" w:rsidP="003F7FC0">
      <w:pPr>
        <w:pStyle w:val="Nagwek1"/>
        <w:spacing w:line="259" w:lineRule="auto"/>
      </w:pPr>
      <w:bookmarkStart w:id="355" w:name="_Toc494180705"/>
      <w:bookmarkStart w:id="356" w:name="_Toc496261342"/>
      <w:bookmarkStart w:id="357" w:name="_Toc503863050"/>
      <w:bookmarkStart w:id="358" w:name="_Toc53762115"/>
      <w:bookmarkStart w:id="359" w:name="_Toc72700675"/>
      <w:r w:rsidRPr="00C9470A">
        <w:t>Załączniki do Regulaminu</w:t>
      </w:r>
      <w:bookmarkEnd w:id="355"/>
      <w:bookmarkEnd w:id="356"/>
      <w:bookmarkEnd w:id="357"/>
      <w:bookmarkEnd w:id="358"/>
      <w:bookmarkEnd w:id="359"/>
    </w:p>
    <w:p w14:paraId="5B9F49D9" w14:textId="34DA84AF" w:rsidR="006C27E4" w:rsidRPr="00C9470A" w:rsidRDefault="6FA4B80B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60" w:name="_Ref511332531"/>
      <w:bookmarkStart w:id="361" w:name="_Ref495568016"/>
      <w:bookmarkStart w:id="362" w:name="_Ref495479834"/>
      <w:bookmarkStart w:id="363" w:name="_Hlk53777765"/>
      <w:r w:rsidRPr="00C9470A">
        <w:rPr>
          <w:rFonts w:cstheme="majorBidi"/>
          <w:color w:val="000000" w:themeColor="text1"/>
          <w:sz w:val="22"/>
          <w:szCs w:val="22"/>
        </w:rPr>
        <w:t>Wymagania</w:t>
      </w:r>
      <w:r w:rsidR="00383A24" w:rsidRPr="00C9470A">
        <w:rPr>
          <w:rFonts w:cstheme="majorBidi"/>
          <w:color w:val="000000" w:themeColor="text1"/>
          <w:sz w:val="22"/>
          <w:szCs w:val="22"/>
        </w:rPr>
        <w:t>: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Obligatoryjne</w:t>
      </w:r>
      <w:r w:rsidR="00DB2983">
        <w:rPr>
          <w:rFonts w:cstheme="majorBidi"/>
          <w:color w:val="000000" w:themeColor="text1"/>
          <w:sz w:val="22"/>
          <w:szCs w:val="22"/>
        </w:rPr>
        <w:t>,</w:t>
      </w:r>
      <w:r w:rsidR="00C454D1" w:rsidRPr="00C9470A">
        <w:rPr>
          <w:rFonts w:cstheme="majorBidi"/>
          <w:color w:val="000000" w:themeColor="text1"/>
          <w:sz w:val="22"/>
          <w:szCs w:val="22"/>
        </w:rPr>
        <w:t xml:space="preserve"> Konkursowe i Jakościowe</w:t>
      </w:r>
      <w:r w:rsidR="006C27E4" w:rsidRPr="00C9470A">
        <w:rPr>
          <w:rFonts w:cstheme="majorBidi"/>
          <w:color w:val="000000" w:themeColor="text1"/>
          <w:sz w:val="22"/>
          <w:szCs w:val="22"/>
        </w:rPr>
        <w:t>;</w:t>
      </w:r>
      <w:bookmarkEnd w:id="360"/>
      <w:r w:rsidR="006C27E4" w:rsidRPr="00C9470A">
        <w:rPr>
          <w:rFonts w:cstheme="majorBidi"/>
          <w:color w:val="000000" w:themeColor="text1"/>
          <w:sz w:val="22"/>
          <w:szCs w:val="22"/>
        </w:rPr>
        <w:t xml:space="preserve"> </w:t>
      </w:r>
      <w:r w:rsidR="006C27E4" w:rsidRPr="00C9470A">
        <w:rPr>
          <w:rFonts w:cstheme="majorHAnsi"/>
          <w:color w:val="000000" w:themeColor="text1"/>
          <w:sz w:val="22"/>
          <w:szCs w:val="22"/>
        </w:rPr>
        <w:tab/>
      </w:r>
    </w:p>
    <w:p w14:paraId="07EAE89B" w14:textId="5434023A" w:rsidR="00C454D1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bookmarkStart w:id="364" w:name="_Hlk68813251"/>
      <w:bookmarkStart w:id="365" w:name="_Ref495414602"/>
      <w:bookmarkStart w:id="366" w:name="_Ref495567984"/>
      <w:bookmarkEnd w:id="361"/>
      <w:r w:rsidRPr="00C9470A">
        <w:rPr>
          <w:rFonts w:cstheme="majorBidi"/>
          <w:color w:val="000000" w:themeColor="text1"/>
          <w:sz w:val="22"/>
          <w:szCs w:val="22"/>
        </w:rPr>
        <w:t xml:space="preserve">Charakterystyka </w:t>
      </w:r>
      <w:r w:rsidR="008E318B">
        <w:rPr>
          <w:rFonts w:cstheme="majorBidi"/>
          <w:color w:val="000000" w:themeColor="text1"/>
          <w:sz w:val="22"/>
          <w:szCs w:val="22"/>
        </w:rPr>
        <w:t>Systemu Demonstracyjnego</w:t>
      </w:r>
      <w:r w:rsidRPr="00C9470A">
        <w:rPr>
          <w:rFonts w:cstheme="majorBidi"/>
          <w:color w:val="000000" w:themeColor="text1"/>
          <w:sz w:val="22"/>
          <w:szCs w:val="22"/>
        </w:rPr>
        <w:t xml:space="preserve">, </w:t>
      </w:r>
      <w:r w:rsidR="008E318B">
        <w:rPr>
          <w:rFonts w:cstheme="majorBidi"/>
          <w:color w:val="000000" w:themeColor="text1"/>
          <w:sz w:val="22"/>
          <w:szCs w:val="22"/>
        </w:rPr>
        <w:t>w ramach którego będzie tworzony Demonstrator</w:t>
      </w:r>
      <w:bookmarkEnd w:id="364"/>
      <w:r w:rsidRPr="00C9470A">
        <w:rPr>
          <w:rFonts w:cstheme="majorBidi"/>
          <w:color w:val="000000" w:themeColor="text1"/>
          <w:sz w:val="22"/>
          <w:szCs w:val="22"/>
        </w:rPr>
        <w:t>;</w:t>
      </w:r>
    </w:p>
    <w:p w14:paraId="773158F0" w14:textId="70DA75ED" w:rsidR="00C454D1" w:rsidRPr="00C9470A" w:rsidRDefault="006C27E4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Wzór Wniosku;</w:t>
      </w:r>
      <w:bookmarkEnd w:id="365"/>
    </w:p>
    <w:p w14:paraId="003DD258" w14:textId="7B275DC2" w:rsidR="00C454D1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bookmarkStart w:id="367" w:name="_Ref495416865"/>
      <w:r w:rsidRPr="00C9470A">
        <w:rPr>
          <w:rFonts w:cstheme="majorHAnsi"/>
          <w:color w:val="000000" w:themeColor="text1"/>
          <w:sz w:val="22"/>
          <w:szCs w:val="22"/>
        </w:rPr>
        <w:t>Harmonogram Przedsięwzięcia;</w:t>
      </w:r>
      <w:bookmarkEnd w:id="367"/>
      <w:r w:rsidRPr="00C9470A">
        <w:rPr>
          <w:rFonts w:cstheme="majorHAnsi"/>
          <w:color w:val="000000" w:themeColor="text1"/>
          <w:sz w:val="22"/>
          <w:szCs w:val="22"/>
        </w:rPr>
        <w:t xml:space="preserve"> </w:t>
      </w:r>
    </w:p>
    <w:p w14:paraId="7FFE98DF" w14:textId="4AC2B02E" w:rsidR="006C27E4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HAnsi"/>
          <w:color w:val="000000" w:themeColor="text1"/>
          <w:sz w:val="22"/>
          <w:szCs w:val="22"/>
        </w:rPr>
      </w:pPr>
      <w:r w:rsidRPr="00C9470A">
        <w:rPr>
          <w:rFonts w:cstheme="majorHAnsi"/>
          <w:color w:val="000000" w:themeColor="text1"/>
          <w:sz w:val="22"/>
          <w:szCs w:val="22"/>
        </w:rPr>
        <w:t>Kryteria oceny Wniosku i Kryteria Selekcji;</w:t>
      </w:r>
    </w:p>
    <w:p w14:paraId="29EDC28F" w14:textId="05F4214F" w:rsidR="00C454D1" w:rsidRPr="00EB343D" w:rsidRDefault="2816CB27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asciiTheme="majorBidi" w:eastAsiaTheme="majorBidi" w:hAnsiTheme="majorBidi" w:cstheme="majorBidi"/>
          <w:color w:val="000000" w:themeColor="text1"/>
        </w:rPr>
      </w:pPr>
      <w:r w:rsidRPr="00EB343D">
        <w:rPr>
          <w:rFonts w:cstheme="majorBidi"/>
          <w:color w:val="000000" w:themeColor="text1"/>
          <w:sz w:val="22"/>
          <w:szCs w:val="22"/>
        </w:rPr>
        <w:t>Parametry statyczne modelowania numerycznego</w:t>
      </w:r>
      <w:r w:rsidR="00D00F60" w:rsidRPr="00EB343D">
        <w:rPr>
          <w:rFonts w:cstheme="majorBidi"/>
          <w:color w:val="000000" w:themeColor="text1"/>
          <w:sz w:val="22"/>
          <w:szCs w:val="22"/>
        </w:rPr>
        <w:t>;</w:t>
      </w:r>
      <w:r w:rsidR="67352DBE" w:rsidRPr="00EB343D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199B959C" w14:textId="71059535" w:rsidR="00C454D1" w:rsidRPr="00C9470A" w:rsidRDefault="00C454D1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Definicje;</w:t>
      </w:r>
    </w:p>
    <w:p w14:paraId="4646E7B4" w14:textId="77777777" w:rsidR="00263944" w:rsidRPr="00C9470A" w:rsidRDefault="008C0349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color w:val="000000" w:themeColor="text1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Umowy;</w:t>
      </w:r>
      <w:bookmarkEnd w:id="362"/>
      <w:bookmarkEnd w:id="366"/>
      <w:r w:rsidR="00F51B92" w:rsidRPr="23D532F9">
        <w:rPr>
          <w:rFonts w:cstheme="majorBidi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9470A" w:rsidRDefault="008C0349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</w:rPr>
      </w:pPr>
      <w:bookmarkStart w:id="368" w:name="_Ref495568107"/>
      <w:bookmarkStart w:id="369" w:name="_Ref495414734"/>
      <w:r w:rsidRPr="23D532F9">
        <w:rPr>
          <w:rFonts w:cstheme="majorBidi"/>
          <w:color w:val="000000" w:themeColor="text1"/>
          <w:sz w:val="22"/>
          <w:szCs w:val="22"/>
        </w:rPr>
        <w:t>Lista Krajowych Inteligentnych Specjalizacji;</w:t>
      </w:r>
      <w:bookmarkEnd w:id="368"/>
      <w:bookmarkEnd w:id="369"/>
    </w:p>
    <w:p w14:paraId="41D2AA3B" w14:textId="17C54B85" w:rsidR="009F245E" w:rsidRPr="00C9470A" w:rsidRDefault="009F245E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13 RODO;</w:t>
      </w:r>
    </w:p>
    <w:p w14:paraId="06EEF806" w14:textId="3044CAAC" w:rsidR="009F245E" w:rsidRPr="00C9470A" w:rsidRDefault="009F245E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color w:val="000000" w:themeColor="text1"/>
          <w:sz w:val="22"/>
          <w:szCs w:val="22"/>
        </w:rPr>
        <w:t>Wzór klauzuli informacyjnej z art</w:t>
      </w:r>
      <w:r w:rsidRPr="23D532F9">
        <w:rPr>
          <w:rFonts w:cstheme="majorBidi"/>
          <w:sz w:val="22"/>
          <w:szCs w:val="22"/>
        </w:rPr>
        <w:t>. 14 RODO</w:t>
      </w:r>
      <w:r w:rsidR="00DB2983">
        <w:rPr>
          <w:rFonts w:cstheme="majorBidi"/>
          <w:sz w:val="22"/>
          <w:szCs w:val="22"/>
        </w:rPr>
        <w:t>;</w:t>
      </w:r>
    </w:p>
    <w:p w14:paraId="12E7357E" w14:textId="77777777" w:rsidR="005121BB" w:rsidRPr="00C9470A" w:rsidRDefault="00096C00" w:rsidP="003F7FC0">
      <w:pPr>
        <w:pStyle w:val="Tekstkomentarza"/>
        <w:numPr>
          <w:ilvl w:val="0"/>
          <w:numId w:val="6"/>
        </w:numPr>
        <w:spacing w:after="0" w:line="259" w:lineRule="auto"/>
        <w:ind w:left="1134" w:hanging="567"/>
        <w:jc w:val="both"/>
        <w:rPr>
          <w:rFonts w:cstheme="majorBidi"/>
          <w:sz w:val="22"/>
          <w:szCs w:val="22"/>
        </w:rPr>
      </w:pPr>
      <w:r w:rsidRPr="23D532F9">
        <w:rPr>
          <w:rFonts w:cstheme="majorBidi"/>
          <w:sz w:val="22"/>
          <w:szCs w:val="22"/>
        </w:rPr>
        <w:t>Wzór zobowiązania podmiotu trzeciego do udostępnienia zasobów dla potrzeb realizacji Przedsięwzięcia</w:t>
      </w:r>
      <w:r w:rsidR="004D4A1F" w:rsidRPr="23D532F9">
        <w:rPr>
          <w:rFonts w:cstheme="majorBidi"/>
          <w:sz w:val="22"/>
          <w:szCs w:val="22"/>
        </w:rPr>
        <w:t>.</w:t>
      </w:r>
      <w:bookmarkEnd w:id="363"/>
    </w:p>
    <w:sectPr w:rsidR="005121BB" w:rsidRPr="00C9470A" w:rsidSect="001E0AD3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125ED7" w14:textId="77777777" w:rsidR="00867350" w:rsidRDefault="00867350" w:rsidP="008C2908">
      <w:pPr>
        <w:spacing w:after="0" w:line="240" w:lineRule="auto"/>
      </w:pPr>
      <w:r>
        <w:separator/>
      </w:r>
    </w:p>
  </w:endnote>
  <w:endnote w:type="continuationSeparator" w:id="0">
    <w:p w14:paraId="4CE50534" w14:textId="77777777" w:rsidR="00867350" w:rsidRDefault="00867350" w:rsidP="008C2908">
      <w:pPr>
        <w:spacing w:after="0" w:line="240" w:lineRule="auto"/>
      </w:pPr>
      <w:r>
        <w:continuationSeparator/>
      </w:r>
    </w:p>
  </w:endnote>
  <w:endnote w:type="continuationNotice" w:id="1">
    <w:p w14:paraId="3495F52C" w14:textId="77777777" w:rsidR="00867350" w:rsidRDefault="0086735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02BA72" w14:textId="77777777" w:rsidR="00795B0E" w:rsidRDefault="00795B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080CEF7E" w:rsidR="00867350" w:rsidRDefault="0086735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52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AEA2572" w14:textId="77777777" w:rsidR="00867350" w:rsidRDefault="008673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EBB07" w14:textId="77777777" w:rsidR="00795B0E" w:rsidRDefault="00795B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D00599" w14:textId="77777777" w:rsidR="00867350" w:rsidRDefault="00867350" w:rsidP="008C2908">
      <w:pPr>
        <w:spacing w:after="0" w:line="240" w:lineRule="auto"/>
      </w:pPr>
      <w:r>
        <w:separator/>
      </w:r>
    </w:p>
  </w:footnote>
  <w:footnote w:type="continuationSeparator" w:id="0">
    <w:p w14:paraId="1C723E06" w14:textId="77777777" w:rsidR="00867350" w:rsidRDefault="00867350" w:rsidP="008C2908">
      <w:pPr>
        <w:spacing w:after="0" w:line="240" w:lineRule="auto"/>
      </w:pPr>
      <w:r>
        <w:continuationSeparator/>
      </w:r>
    </w:p>
  </w:footnote>
  <w:footnote w:type="continuationNotice" w:id="1">
    <w:p w14:paraId="67F9AB83" w14:textId="77777777" w:rsidR="00867350" w:rsidRDefault="00867350">
      <w:pPr>
        <w:spacing w:after="0" w:line="240" w:lineRule="auto"/>
      </w:pPr>
    </w:p>
  </w:footnote>
  <w:footnote w:id="2">
    <w:p w14:paraId="08730666" w14:textId="1F69E711" w:rsidR="00867350" w:rsidRPr="00C079A5" w:rsidRDefault="00867350" w:rsidP="00D76ED3">
      <w:pPr>
        <w:pStyle w:val="Default"/>
        <w:jc w:val="both"/>
        <w:rPr>
          <w:rFonts w:asciiTheme="minorHAnsi" w:hAnsiTheme="minorHAnsi" w:cstheme="minorHAnsi"/>
        </w:rPr>
      </w:pPr>
      <w:r w:rsidRPr="00C079A5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079A5">
        <w:rPr>
          <w:rFonts w:asciiTheme="minorHAnsi" w:hAnsiTheme="minorHAnsi" w:cstheme="minorHAnsi"/>
          <w:sz w:val="20"/>
          <w:szCs w:val="20"/>
        </w:rPr>
        <w:t xml:space="preserve"> Por. “(…)</w:t>
      </w:r>
      <w:r w:rsidRPr="00C079A5">
        <w:rPr>
          <w:rFonts w:asciiTheme="minorHAnsi" w:hAnsiTheme="minorHAnsi" w:cstheme="minorHAnsi"/>
          <w:i/>
          <w:iCs/>
          <w:sz w:val="20"/>
          <w:szCs w:val="20"/>
        </w:rPr>
        <w:t>W przyszłości sieci elektroenergetyczne będą integrowały więcej energii z odnawialnych źródeł energii, szczególnie energii wiatrowej i słonecznej, obejmując także dostawy zdecentralizowane. Należy więc uelastycznić podaży i popyt poprzez szersze wykorzystanie mechanizmów zmniejszania zapotrzebowania, reagowania na zapotrzebowanie i magazynowania energii. Połączenie sieci elektrycznych z ogrzewaniem i chłodzeniem zmniejszy koszty systemu energetycznego z korzyścią dla konsumentów. Na przykład poza godzinami szczytu energię elektryczną można wykorzystać do podgrzewania wody znajdującej się w izolowanych zbiornikach, które mogą magazynować energię przez kilka dni, a nawet tygodni.</w:t>
      </w:r>
      <w:r w:rsidRPr="00C079A5">
        <w:rPr>
          <w:rFonts w:asciiTheme="minorHAnsi" w:hAnsiTheme="minorHAnsi" w:cstheme="minorHAnsi"/>
          <w:sz w:val="20"/>
          <w:szCs w:val="20"/>
        </w:rPr>
        <w:t>(…)” Komunikat Komisji do Parlamentu Europejskiego, Rady, Europejskiego Komitetu Ekonomiczno-Społecznego i Komitetu Regionów „Strategia UE w zakresie ogrzewania i chłodzenia”, Bruksela 2016, COM(2016) 51 final., pkt 4.</w:t>
      </w:r>
    </w:p>
  </w:footnote>
  <w:footnote w:id="3">
    <w:p w14:paraId="2E5C8EB5" w14:textId="75046371" w:rsidR="00867350" w:rsidRPr="00C079A5" w:rsidRDefault="00867350" w:rsidP="00D345B0">
      <w:pPr>
        <w:pStyle w:val="Default"/>
        <w:jc w:val="both"/>
        <w:rPr>
          <w:rFonts w:asciiTheme="minorHAnsi" w:hAnsiTheme="minorHAnsi" w:cstheme="minorHAnsi"/>
        </w:rPr>
      </w:pPr>
      <w:r w:rsidRPr="00C079A5">
        <w:rPr>
          <w:rStyle w:val="Odwoanieprzypisudolnego"/>
          <w:rFonts w:asciiTheme="minorHAnsi" w:hAnsiTheme="minorHAnsi" w:cstheme="minorHAnsi"/>
          <w:sz w:val="20"/>
          <w:szCs w:val="20"/>
        </w:rPr>
        <w:footnoteRef/>
      </w:r>
      <w:r w:rsidRPr="00C079A5">
        <w:rPr>
          <w:rFonts w:asciiTheme="minorHAnsi" w:hAnsiTheme="minorHAnsi" w:cstheme="minorHAnsi"/>
          <w:sz w:val="20"/>
          <w:szCs w:val="20"/>
        </w:rPr>
        <w:t xml:space="preserve"> ibidem.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A82A9" w14:textId="77777777" w:rsidR="00795B0E" w:rsidRDefault="00795B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383C7B" w14:textId="77777777" w:rsidR="00795B0E" w:rsidRDefault="00795B0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67350" w:rsidRPr="00AE4E4E" w14:paraId="06DD4A5A" w14:textId="77777777" w:rsidTr="7FB7E0FE">
      <w:trPr>
        <w:trHeight w:val="709"/>
      </w:trPr>
      <w:tc>
        <w:tcPr>
          <w:tcW w:w="9072" w:type="dxa"/>
          <w:hideMark/>
        </w:tcPr>
        <w:p w14:paraId="1D6BAB5A" w14:textId="47C9E984" w:rsidR="00867350" w:rsidRPr="00AE4E4E" w:rsidRDefault="7FB7E0FE" w:rsidP="001E0AD3">
          <w:pPr>
            <w:pStyle w:val="Nagwek"/>
            <w:jc w:val="center"/>
            <w:rPr>
              <w:i/>
              <w:lang w:eastAsia="pl-PL"/>
            </w:rPr>
          </w:pPr>
          <w:bookmarkStart w:id="4" w:name="_Hlk521433261"/>
          <w:r>
            <w:rPr>
              <w:noProof/>
              <w:lang w:eastAsia="pl-PL"/>
            </w:rPr>
            <w:drawing>
              <wp:inline distT="0" distB="0" distL="0" distR="0" wp14:anchorId="160E7431" wp14:editId="47CD877C">
                <wp:extent cx="5486400" cy="323850"/>
                <wp:effectExtent l="0" t="0" r="0" b="0"/>
                <wp:docPr id="1" name="Obraz 1" descr="poir_ncbr_rp_ueefrr_02_02_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86400" cy="3238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46996C51" w14:textId="4F0AC0A1" w:rsidR="00867350" w:rsidRPr="00B22581" w:rsidRDefault="00AE4E4E" w:rsidP="00B22581">
          <w:pPr>
            <w:pStyle w:val="Nagwek"/>
            <w:tabs>
              <w:tab w:val="clear" w:pos="9072"/>
            </w:tabs>
            <w:jc w:val="both"/>
            <w:rPr>
              <w:b/>
              <w:i/>
              <w:color w:val="7F7F7F"/>
              <w:sz w:val="15"/>
              <w:szCs w:val="15"/>
              <w:lang w:eastAsia="pl-PL"/>
            </w:rPr>
          </w:pPr>
          <w:r w:rsidRPr="00B22581">
            <w:rPr>
              <w:sz w:val="15"/>
              <w:szCs w:val="15"/>
            </w:rPr>
            <w:t>Zamówienie stanowi część realizowanego przez NCBR p</w:t>
          </w:r>
          <w:r w:rsidRPr="00B22581">
            <w:rPr>
              <w:color w:val="000000"/>
              <w:sz w:val="15"/>
              <w:szCs w:val="15"/>
            </w:rPr>
            <w:t xml:space="preserve">rojektu pozakonkursowego pn. </w:t>
          </w:r>
          <w:r w:rsidRPr="00B22581">
            <w:rPr>
              <w:i/>
              <w:iCs/>
              <w:sz w:val="15"/>
              <w:szCs w:val="15"/>
            </w:rPr>
            <w:t xml:space="preserve">Podniesienie poziomu innowacyjności gospodarki poprzez wdrożenie nowego modelu finansowania przełomowych projektów badawczych </w:t>
          </w:r>
          <w:r w:rsidRPr="00B22581">
            <w:rPr>
              <w:sz w:val="15"/>
              <w:szCs w:val="15"/>
            </w:rPr>
            <w:t xml:space="preserve">i jest współfinansowane ze </w:t>
          </w:r>
          <w:r w:rsidRPr="00B22581">
            <w:rPr>
              <w:color w:val="000000"/>
              <w:sz w:val="15"/>
              <w:szCs w:val="15"/>
            </w:rPr>
            <w:t>środków Europejskiego Funduszu Rozwoju Regionalnego,</w:t>
          </w:r>
          <w:r w:rsidRPr="00B22581">
            <w:rPr>
              <w:i/>
              <w:iCs/>
              <w:color w:val="000000"/>
              <w:sz w:val="15"/>
              <w:szCs w:val="15"/>
            </w:rPr>
            <w:t xml:space="preserve"> </w:t>
          </w:r>
          <w:r w:rsidRPr="00B22581">
            <w:rPr>
              <w:sz w:val="15"/>
              <w:szCs w:val="15"/>
            </w:rPr>
            <w:t xml:space="preserve">w ramach poddziałania 4.1.3 </w:t>
          </w:r>
          <w:r w:rsidRPr="00B22581">
            <w:rPr>
              <w:i/>
              <w:iCs/>
              <w:sz w:val="15"/>
              <w:szCs w:val="15"/>
            </w:rPr>
            <w:t>Innowacyjne metody zarządzania badaniami</w:t>
          </w:r>
          <w:r w:rsidRPr="00B22581">
            <w:rPr>
              <w:sz w:val="15"/>
              <w:szCs w:val="15"/>
            </w:rPr>
            <w:t xml:space="preserve"> Programu Operacyjnego Inteligentny Rozwój 2014-2020, zgodnie z u</w:t>
          </w:r>
          <w:r w:rsidRPr="00B22581">
            <w:rPr>
              <w:color w:val="000000"/>
              <w:sz w:val="15"/>
              <w:szCs w:val="15"/>
            </w:rPr>
            <w:t>mową o dofinansowanie z dnia 12 kwietnia 2017 r. nr POIR.04.01.03-00-0001/16</w:t>
          </w:r>
          <w:bookmarkEnd w:id="4"/>
        </w:p>
      </w:tc>
    </w:tr>
  </w:tbl>
  <w:p w14:paraId="4623CABE" w14:textId="77777777" w:rsidR="00867350" w:rsidRDefault="008673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 w15:restartNumberingAfterBreak="0">
    <w:nsid w:val="1DDC40F7"/>
    <w:multiLevelType w:val="multilevel"/>
    <w:tmpl w:val="F8CA13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F291D92"/>
    <w:multiLevelType w:val="multilevel"/>
    <w:tmpl w:val="90A22ED0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2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C63353"/>
    <w:multiLevelType w:val="multilevel"/>
    <w:tmpl w:val="65AABA4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6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0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43C36"/>
    <w:multiLevelType w:val="multilevel"/>
    <w:tmpl w:val="531EFB38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7A50AE"/>
    <w:multiLevelType w:val="hybridMultilevel"/>
    <w:tmpl w:val="AEF44B74"/>
    <w:lvl w:ilvl="0" w:tplc="3A645FA2">
      <w:start w:val="1"/>
      <w:numFmt w:val="decimal"/>
      <w:lvlText w:val="%1."/>
      <w:lvlJc w:val="left"/>
      <w:pPr>
        <w:ind w:left="720" w:hanging="360"/>
      </w:pPr>
    </w:lvl>
    <w:lvl w:ilvl="1" w:tplc="449093CC">
      <w:start w:val="1"/>
      <w:numFmt w:val="lowerLetter"/>
      <w:lvlText w:val="%2."/>
      <w:lvlJc w:val="left"/>
      <w:pPr>
        <w:ind w:left="1440" w:hanging="360"/>
      </w:pPr>
    </w:lvl>
    <w:lvl w:ilvl="2" w:tplc="64360156">
      <w:start w:val="1"/>
      <w:numFmt w:val="lowerRoman"/>
      <w:lvlText w:val="%3."/>
      <w:lvlJc w:val="right"/>
      <w:pPr>
        <w:ind w:left="2160" w:hanging="180"/>
      </w:pPr>
    </w:lvl>
    <w:lvl w:ilvl="3" w:tplc="8E18C478">
      <w:start w:val="1"/>
      <w:numFmt w:val="decimal"/>
      <w:lvlText w:val="%4."/>
      <w:lvlJc w:val="left"/>
      <w:pPr>
        <w:ind w:left="2880" w:hanging="360"/>
      </w:pPr>
    </w:lvl>
    <w:lvl w:ilvl="4" w:tplc="C0A06CFE">
      <w:start w:val="1"/>
      <w:numFmt w:val="lowerLetter"/>
      <w:lvlText w:val="%5."/>
      <w:lvlJc w:val="left"/>
      <w:pPr>
        <w:ind w:left="3600" w:hanging="360"/>
      </w:pPr>
    </w:lvl>
    <w:lvl w:ilvl="5" w:tplc="E7C2B4FC">
      <w:start w:val="1"/>
      <w:numFmt w:val="lowerRoman"/>
      <w:lvlText w:val="%6."/>
      <w:lvlJc w:val="right"/>
      <w:pPr>
        <w:ind w:left="4320" w:hanging="180"/>
      </w:pPr>
    </w:lvl>
    <w:lvl w:ilvl="6" w:tplc="D7465410">
      <w:start w:val="1"/>
      <w:numFmt w:val="decimal"/>
      <w:lvlText w:val="%7."/>
      <w:lvlJc w:val="left"/>
      <w:pPr>
        <w:ind w:left="5040" w:hanging="360"/>
      </w:pPr>
    </w:lvl>
    <w:lvl w:ilvl="7" w:tplc="7186C640">
      <w:start w:val="1"/>
      <w:numFmt w:val="lowerLetter"/>
      <w:lvlText w:val="%8."/>
      <w:lvlJc w:val="left"/>
      <w:pPr>
        <w:ind w:left="5760" w:hanging="360"/>
      </w:pPr>
    </w:lvl>
    <w:lvl w:ilvl="8" w:tplc="FEE8BE86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28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E36A99"/>
    <w:multiLevelType w:val="multilevel"/>
    <w:tmpl w:val="34AADAEA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3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BF53396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23"/>
  </w:num>
  <w:num w:numId="2">
    <w:abstractNumId w:val="13"/>
  </w:num>
  <w:num w:numId="3">
    <w:abstractNumId w:val="21"/>
  </w:num>
  <w:num w:numId="4">
    <w:abstractNumId w:val="30"/>
  </w:num>
  <w:num w:numId="5">
    <w:abstractNumId w:val="7"/>
  </w:num>
  <w:num w:numId="6">
    <w:abstractNumId w:val="14"/>
  </w:num>
  <w:num w:numId="7">
    <w:abstractNumId w:val="15"/>
  </w:num>
  <w:num w:numId="8">
    <w:abstractNumId w:val="19"/>
  </w:num>
  <w:num w:numId="9">
    <w:abstractNumId w:val="34"/>
  </w:num>
  <w:num w:numId="10">
    <w:abstractNumId w:val="0"/>
  </w:num>
  <w:num w:numId="11">
    <w:abstractNumId w:val="33"/>
  </w:num>
  <w:num w:numId="12">
    <w:abstractNumId w:val="10"/>
  </w:num>
  <w:num w:numId="13">
    <w:abstractNumId w:val="31"/>
  </w:num>
  <w:num w:numId="14">
    <w:abstractNumId w:val="37"/>
  </w:num>
  <w:num w:numId="15">
    <w:abstractNumId w:val="5"/>
  </w:num>
  <w:num w:numId="16">
    <w:abstractNumId w:val="9"/>
  </w:num>
  <w:num w:numId="17">
    <w:abstractNumId w:val="29"/>
  </w:num>
  <w:num w:numId="18">
    <w:abstractNumId w:val="38"/>
  </w:num>
  <w:num w:numId="19">
    <w:abstractNumId w:val="12"/>
  </w:num>
  <w:num w:numId="20">
    <w:abstractNumId w:val="28"/>
  </w:num>
  <w:num w:numId="21">
    <w:abstractNumId w:val="8"/>
  </w:num>
  <w:num w:numId="22">
    <w:abstractNumId w:val="6"/>
  </w:num>
  <w:num w:numId="23">
    <w:abstractNumId w:val="35"/>
  </w:num>
  <w:num w:numId="24">
    <w:abstractNumId w:val="26"/>
  </w:num>
  <w:num w:numId="25">
    <w:abstractNumId w:val="11"/>
  </w:num>
  <w:num w:numId="26">
    <w:abstractNumId w:val="27"/>
  </w:num>
  <w:num w:numId="27">
    <w:abstractNumId w:val="32"/>
  </w:num>
  <w:num w:numId="28">
    <w:abstractNumId w:val="16"/>
  </w:num>
  <w:num w:numId="29">
    <w:abstractNumId w:val="1"/>
  </w:num>
  <w:num w:numId="30">
    <w:abstractNumId w:val="20"/>
  </w:num>
  <w:num w:numId="31">
    <w:abstractNumId w:val="3"/>
  </w:num>
  <w:num w:numId="32">
    <w:abstractNumId w:val="36"/>
  </w:num>
  <w:num w:numId="33">
    <w:abstractNumId w:val="22"/>
  </w:num>
  <w:num w:numId="34">
    <w:abstractNumId w:val="2"/>
  </w:num>
  <w:num w:numId="35">
    <w:abstractNumId w:val="17"/>
  </w:num>
  <w:num w:numId="36">
    <w:abstractNumId w:val="24"/>
  </w:num>
  <w:num w:numId="37">
    <w:abstractNumId w:val="4"/>
  </w:num>
  <w:num w:numId="38">
    <w:abstractNumId w:val="25"/>
  </w:num>
  <w:num w:numId="39">
    <w:abstractNumId w:val="40"/>
  </w:num>
  <w:num w:numId="40">
    <w:abstractNumId w:val="18"/>
  </w:num>
  <w:num w:numId="41">
    <w:abstractNumId w:val="39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94"/>
    <w:rsid w:val="000108E8"/>
    <w:rsid w:val="00011F84"/>
    <w:rsid w:val="00012490"/>
    <w:rsid w:val="00012579"/>
    <w:rsid w:val="00012A09"/>
    <w:rsid w:val="0001310E"/>
    <w:rsid w:val="000135C4"/>
    <w:rsid w:val="00013E22"/>
    <w:rsid w:val="00014616"/>
    <w:rsid w:val="000168ED"/>
    <w:rsid w:val="00016F4F"/>
    <w:rsid w:val="00017929"/>
    <w:rsid w:val="00017FB4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5081"/>
    <w:rsid w:val="0002531D"/>
    <w:rsid w:val="00025A2E"/>
    <w:rsid w:val="00025ED2"/>
    <w:rsid w:val="000267C6"/>
    <w:rsid w:val="00026C29"/>
    <w:rsid w:val="0002707A"/>
    <w:rsid w:val="00027528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791"/>
    <w:rsid w:val="00034E99"/>
    <w:rsid w:val="00035152"/>
    <w:rsid w:val="0003684D"/>
    <w:rsid w:val="00037037"/>
    <w:rsid w:val="000376CF"/>
    <w:rsid w:val="00037723"/>
    <w:rsid w:val="00037730"/>
    <w:rsid w:val="000403D6"/>
    <w:rsid w:val="00040DDE"/>
    <w:rsid w:val="0004102E"/>
    <w:rsid w:val="00042128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E84"/>
    <w:rsid w:val="000524A3"/>
    <w:rsid w:val="0005256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11D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4C2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6EC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C7545"/>
    <w:rsid w:val="000D0622"/>
    <w:rsid w:val="000D08C3"/>
    <w:rsid w:val="000D241A"/>
    <w:rsid w:val="000D2820"/>
    <w:rsid w:val="000D28A1"/>
    <w:rsid w:val="000D2A59"/>
    <w:rsid w:val="000D3133"/>
    <w:rsid w:val="000D37EA"/>
    <w:rsid w:val="000D481F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60A"/>
    <w:rsid w:val="000F7DC2"/>
    <w:rsid w:val="001001A2"/>
    <w:rsid w:val="0010071C"/>
    <w:rsid w:val="00100C37"/>
    <w:rsid w:val="00102200"/>
    <w:rsid w:val="00102C71"/>
    <w:rsid w:val="00103987"/>
    <w:rsid w:val="00103A4A"/>
    <w:rsid w:val="00103D4D"/>
    <w:rsid w:val="00104286"/>
    <w:rsid w:val="001046E7"/>
    <w:rsid w:val="00105316"/>
    <w:rsid w:val="001066B4"/>
    <w:rsid w:val="00106A0E"/>
    <w:rsid w:val="00106EDB"/>
    <w:rsid w:val="00107FA5"/>
    <w:rsid w:val="001105CE"/>
    <w:rsid w:val="00110CE8"/>
    <w:rsid w:val="0011133C"/>
    <w:rsid w:val="00111BDF"/>
    <w:rsid w:val="001127E5"/>
    <w:rsid w:val="00112B9B"/>
    <w:rsid w:val="0011356E"/>
    <w:rsid w:val="00113AB7"/>
    <w:rsid w:val="00114773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2C1F"/>
    <w:rsid w:val="0013332C"/>
    <w:rsid w:val="001334BF"/>
    <w:rsid w:val="001340AC"/>
    <w:rsid w:val="00134AD4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4BC0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789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5B6"/>
    <w:rsid w:val="00173A65"/>
    <w:rsid w:val="00174115"/>
    <w:rsid w:val="00174531"/>
    <w:rsid w:val="00174745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D08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5874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66"/>
    <w:rsid w:val="001B2019"/>
    <w:rsid w:val="001B2185"/>
    <w:rsid w:val="001B2D7B"/>
    <w:rsid w:val="001B306D"/>
    <w:rsid w:val="001B3BD3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DF3"/>
    <w:rsid w:val="001D1FB2"/>
    <w:rsid w:val="001D2446"/>
    <w:rsid w:val="001D2710"/>
    <w:rsid w:val="001D2C89"/>
    <w:rsid w:val="001D31E6"/>
    <w:rsid w:val="001D3DCF"/>
    <w:rsid w:val="001D43B2"/>
    <w:rsid w:val="001D473B"/>
    <w:rsid w:val="001D6B4D"/>
    <w:rsid w:val="001E05E8"/>
    <w:rsid w:val="001E0A08"/>
    <w:rsid w:val="001E0AD3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454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09A9"/>
    <w:rsid w:val="00201312"/>
    <w:rsid w:val="00201B19"/>
    <w:rsid w:val="00201F17"/>
    <w:rsid w:val="00202606"/>
    <w:rsid w:val="00202858"/>
    <w:rsid w:val="00202D24"/>
    <w:rsid w:val="00203183"/>
    <w:rsid w:val="00204228"/>
    <w:rsid w:val="002055EF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5B0"/>
    <w:rsid w:val="00222E8E"/>
    <w:rsid w:val="0022311B"/>
    <w:rsid w:val="0022314A"/>
    <w:rsid w:val="0022369A"/>
    <w:rsid w:val="00223745"/>
    <w:rsid w:val="002257F4"/>
    <w:rsid w:val="00225AE5"/>
    <w:rsid w:val="00225CA9"/>
    <w:rsid w:val="00226F21"/>
    <w:rsid w:val="002279E3"/>
    <w:rsid w:val="0022FB35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37F65"/>
    <w:rsid w:val="00240347"/>
    <w:rsid w:val="002411E1"/>
    <w:rsid w:val="0024136A"/>
    <w:rsid w:val="00241934"/>
    <w:rsid w:val="002419E0"/>
    <w:rsid w:val="002428BC"/>
    <w:rsid w:val="00242E0B"/>
    <w:rsid w:val="00243389"/>
    <w:rsid w:val="0024365B"/>
    <w:rsid w:val="002438CD"/>
    <w:rsid w:val="00243A79"/>
    <w:rsid w:val="00244390"/>
    <w:rsid w:val="00244AE7"/>
    <w:rsid w:val="002463D1"/>
    <w:rsid w:val="00246DB2"/>
    <w:rsid w:val="002472BF"/>
    <w:rsid w:val="00250347"/>
    <w:rsid w:val="00250452"/>
    <w:rsid w:val="002509AE"/>
    <w:rsid w:val="002510BB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4DF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5D26"/>
    <w:rsid w:val="002A5F3F"/>
    <w:rsid w:val="002A61AB"/>
    <w:rsid w:val="002A68E2"/>
    <w:rsid w:val="002A7A0F"/>
    <w:rsid w:val="002B04C6"/>
    <w:rsid w:val="002B1873"/>
    <w:rsid w:val="002B1959"/>
    <w:rsid w:val="002B1F85"/>
    <w:rsid w:val="002B231B"/>
    <w:rsid w:val="002B2535"/>
    <w:rsid w:val="002B352C"/>
    <w:rsid w:val="002B53B8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6BE2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715"/>
    <w:rsid w:val="002E6213"/>
    <w:rsid w:val="002E6577"/>
    <w:rsid w:val="002E70BD"/>
    <w:rsid w:val="002E71C0"/>
    <w:rsid w:val="002E845C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079AE"/>
    <w:rsid w:val="003103F0"/>
    <w:rsid w:val="003109D8"/>
    <w:rsid w:val="00310FC7"/>
    <w:rsid w:val="0031174F"/>
    <w:rsid w:val="00311BB1"/>
    <w:rsid w:val="00311ED6"/>
    <w:rsid w:val="00312770"/>
    <w:rsid w:val="003127C4"/>
    <w:rsid w:val="00312C29"/>
    <w:rsid w:val="00314DC8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242"/>
    <w:rsid w:val="0033159B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81E"/>
    <w:rsid w:val="00355D32"/>
    <w:rsid w:val="00355FCF"/>
    <w:rsid w:val="003563A9"/>
    <w:rsid w:val="00356D72"/>
    <w:rsid w:val="00357138"/>
    <w:rsid w:val="00357E3D"/>
    <w:rsid w:val="00357EDC"/>
    <w:rsid w:val="00357F73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954"/>
    <w:rsid w:val="00364DC0"/>
    <w:rsid w:val="00364FE7"/>
    <w:rsid w:val="00365730"/>
    <w:rsid w:val="00365F7B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3824"/>
    <w:rsid w:val="00373D6A"/>
    <w:rsid w:val="00373DEF"/>
    <w:rsid w:val="003743EA"/>
    <w:rsid w:val="00374DD5"/>
    <w:rsid w:val="0037525A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5D5"/>
    <w:rsid w:val="00387955"/>
    <w:rsid w:val="00390FB3"/>
    <w:rsid w:val="00391EA0"/>
    <w:rsid w:val="00391F85"/>
    <w:rsid w:val="0039268C"/>
    <w:rsid w:val="0039306F"/>
    <w:rsid w:val="00393207"/>
    <w:rsid w:val="00393DDA"/>
    <w:rsid w:val="00394D20"/>
    <w:rsid w:val="00395B17"/>
    <w:rsid w:val="00395C4C"/>
    <w:rsid w:val="00396115"/>
    <w:rsid w:val="0039764F"/>
    <w:rsid w:val="00397B5B"/>
    <w:rsid w:val="00397D36"/>
    <w:rsid w:val="003A048A"/>
    <w:rsid w:val="003A092E"/>
    <w:rsid w:val="003A0BC1"/>
    <w:rsid w:val="003A0CFA"/>
    <w:rsid w:val="003A2B6B"/>
    <w:rsid w:val="003A49B4"/>
    <w:rsid w:val="003A57D3"/>
    <w:rsid w:val="003A5C23"/>
    <w:rsid w:val="003A623A"/>
    <w:rsid w:val="003A658B"/>
    <w:rsid w:val="003A67F9"/>
    <w:rsid w:val="003A6B7D"/>
    <w:rsid w:val="003A6BC1"/>
    <w:rsid w:val="003A6FDA"/>
    <w:rsid w:val="003A79AE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C75"/>
    <w:rsid w:val="003B4F79"/>
    <w:rsid w:val="003B51CF"/>
    <w:rsid w:val="003B54DA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952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CE9"/>
    <w:rsid w:val="003F2145"/>
    <w:rsid w:val="003F27B8"/>
    <w:rsid w:val="003F2825"/>
    <w:rsid w:val="003F2911"/>
    <w:rsid w:val="003F3451"/>
    <w:rsid w:val="003F366E"/>
    <w:rsid w:val="003F3894"/>
    <w:rsid w:val="003F41DA"/>
    <w:rsid w:val="003F4494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3F7FC0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0AA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D03"/>
    <w:rsid w:val="00413DF5"/>
    <w:rsid w:val="00415104"/>
    <w:rsid w:val="00415523"/>
    <w:rsid w:val="00415F65"/>
    <w:rsid w:val="0041697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6A11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1EF8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36D"/>
    <w:rsid w:val="00442F63"/>
    <w:rsid w:val="00443771"/>
    <w:rsid w:val="00443945"/>
    <w:rsid w:val="00446098"/>
    <w:rsid w:val="0044681C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10F7"/>
    <w:rsid w:val="00462452"/>
    <w:rsid w:val="004625F3"/>
    <w:rsid w:val="004640E0"/>
    <w:rsid w:val="0046433F"/>
    <w:rsid w:val="004643F2"/>
    <w:rsid w:val="00464620"/>
    <w:rsid w:val="00464A14"/>
    <w:rsid w:val="00465053"/>
    <w:rsid w:val="00465C80"/>
    <w:rsid w:val="00465ECD"/>
    <w:rsid w:val="00466EE6"/>
    <w:rsid w:val="0046786E"/>
    <w:rsid w:val="004679C0"/>
    <w:rsid w:val="00467E0B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3099"/>
    <w:rsid w:val="00473638"/>
    <w:rsid w:val="00473971"/>
    <w:rsid w:val="00473B54"/>
    <w:rsid w:val="00473F22"/>
    <w:rsid w:val="0047430D"/>
    <w:rsid w:val="0047607E"/>
    <w:rsid w:val="00476350"/>
    <w:rsid w:val="00476DC8"/>
    <w:rsid w:val="00477361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13FD"/>
    <w:rsid w:val="004A22C4"/>
    <w:rsid w:val="004A2651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5BD9"/>
    <w:rsid w:val="004A601C"/>
    <w:rsid w:val="004A636C"/>
    <w:rsid w:val="004A6B1A"/>
    <w:rsid w:val="004A7086"/>
    <w:rsid w:val="004A708A"/>
    <w:rsid w:val="004A73CA"/>
    <w:rsid w:val="004A787B"/>
    <w:rsid w:val="004B05B1"/>
    <w:rsid w:val="004B0A4D"/>
    <w:rsid w:val="004B11B5"/>
    <w:rsid w:val="004B1833"/>
    <w:rsid w:val="004B1B2D"/>
    <w:rsid w:val="004B1BEF"/>
    <w:rsid w:val="004B30E9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009E"/>
    <w:rsid w:val="004C1E3B"/>
    <w:rsid w:val="004C1EE0"/>
    <w:rsid w:val="004C28DB"/>
    <w:rsid w:val="004C2A0F"/>
    <w:rsid w:val="004C2F94"/>
    <w:rsid w:val="004C3F29"/>
    <w:rsid w:val="004C495F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4C3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F88"/>
    <w:rsid w:val="004F7427"/>
    <w:rsid w:val="004F7510"/>
    <w:rsid w:val="004F7DA1"/>
    <w:rsid w:val="004F7E3A"/>
    <w:rsid w:val="004F7ED8"/>
    <w:rsid w:val="00500AC8"/>
    <w:rsid w:val="00500E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8B7"/>
    <w:rsid w:val="00507106"/>
    <w:rsid w:val="005101A7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5407"/>
    <w:rsid w:val="00535796"/>
    <w:rsid w:val="005357FA"/>
    <w:rsid w:val="005370E2"/>
    <w:rsid w:val="00540B68"/>
    <w:rsid w:val="00540CD0"/>
    <w:rsid w:val="00540F02"/>
    <w:rsid w:val="005414C3"/>
    <w:rsid w:val="005416D5"/>
    <w:rsid w:val="0054197B"/>
    <w:rsid w:val="00541D52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718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33CA"/>
    <w:rsid w:val="005747A4"/>
    <w:rsid w:val="00574DA2"/>
    <w:rsid w:val="00575FCC"/>
    <w:rsid w:val="005764F5"/>
    <w:rsid w:val="00576843"/>
    <w:rsid w:val="00576848"/>
    <w:rsid w:val="00576EB0"/>
    <w:rsid w:val="00576F0B"/>
    <w:rsid w:val="00577248"/>
    <w:rsid w:val="005778F2"/>
    <w:rsid w:val="00577E7B"/>
    <w:rsid w:val="00581301"/>
    <w:rsid w:val="00581542"/>
    <w:rsid w:val="00581993"/>
    <w:rsid w:val="0058269F"/>
    <w:rsid w:val="00582A5F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3DD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A03D5"/>
    <w:rsid w:val="005A0D39"/>
    <w:rsid w:val="005A0E19"/>
    <w:rsid w:val="005A14BC"/>
    <w:rsid w:val="005A15E9"/>
    <w:rsid w:val="005A16F8"/>
    <w:rsid w:val="005A256D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6F7"/>
    <w:rsid w:val="005D09E0"/>
    <w:rsid w:val="005D0FA4"/>
    <w:rsid w:val="005D1DB8"/>
    <w:rsid w:val="005D2796"/>
    <w:rsid w:val="005D2D8F"/>
    <w:rsid w:val="005D3993"/>
    <w:rsid w:val="005D3A17"/>
    <w:rsid w:val="005D3A6B"/>
    <w:rsid w:val="005D3F7F"/>
    <w:rsid w:val="005D3FB1"/>
    <w:rsid w:val="005D41B2"/>
    <w:rsid w:val="005D4D93"/>
    <w:rsid w:val="005D6180"/>
    <w:rsid w:val="005D713B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0B9"/>
    <w:rsid w:val="005E42F4"/>
    <w:rsid w:val="005E4DA4"/>
    <w:rsid w:val="005E4FFB"/>
    <w:rsid w:val="005E505F"/>
    <w:rsid w:val="005E52A4"/>
    <w:rsid w:val="005E5FAA"/>
    <w:rsid w:val="005F0F7D"/>
    <w:rsid w:val="005F10D3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C69"/>
    <w:rsid w:val="006007DD"/>
    <w:rsid w:val="006026C0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472"/>
    <w:rsid w:val="0060648D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AB1"/>
    <w:rsid w:val="00613B8D"/>
    <w:rsid w:val="00613D58"/>
    <w:rsid w:val="006144AD"/>
    <w:rsid w:val="006152A1"/>
    <w:rsid w:val="006152AE"/>
    <w:rsid w:val="0061576E"/>
    <w:rsid w:val="00616B77"/>
    <w:rsid w:val="006172B8"/>
    <w:rsid w:val="006203C9"/>
    <w:rsid w:val="00620843"/>
    <w:rsid w:val="00621716"/>
    <w:rsid w:val="0062236E"/>
    <w:rsid w:val="006225E0"/>
    <w:rsid w:val="0062269F"/>
    <w:rsid w:val="00623388"/>
    <w:rsid w:val="00623434"/>
    <w:rsid w:val="00624315"/>
    <w:rsid w:val="006248D3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FFA"/>
    <w:rsid w:val="00636FAE"/>
    <w:rsid w:val="0063763C"/>
    <w:rsid w:val="00637F09"/>
    <w:rsid w:val="006400EB"/>
    <w:rsid w:val="006408D5"/>
    <w:rsid w:val="0064096E"/>
    <w:rsid w:val="00640AED"/>
    <w:rsid w:val="00640D60"/>
    <w:rsid w:val="006421BB"/>
    <w:rsid w:val="006429D4"/>
    <w:rsid w:val="00643061"/>
    <w:rsid w:val="006432A0"/>
    <w:rsid w:val="00644223"/>
    <w:rsid w:val="006446EF"/>
    <w:rsid w:val="00645026"/>
    <w:rsid w:val="006458DC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2C60"/>
    <w:rsid w:val="006536A1"/>
    <w:rsid w:val="006547D5"/>
    <w:rsid w:val="006556D6"/>
    <w:rsid w:val="006561FB"/>
    <w:rsid w:val="00657485"/>
    <w:rsid w:val="00657FA3"/>
    <w:rsid w:val="0066051D"/>
    <w:rsid w:val="00660D7B"/>
    <w:rsid w:val="00660EAF"/>
    <w:rsid w:val="0066155B"/>
    <w:rsid w:val="00661B48"/>
    <w:rsid w:val="00661F5C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6577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75F2"/>
    <w:rsid w:val="006B795D"/>
    <w:rsid w:val="006C0A19"/>
    <w:rsid w:val="006C0BA8"/>
    <w:rsid w:val="006C10B7"/>
    <w:rsid w:val="006C124F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7DA"/>
    <w:rsid w:val="006C7F09"/>
    <w:rsid w:val="006D1D79"/>
    <w:rsid w:val="006D29B3"/>
    <w:rsid w:val="006D402B"/>
    <w:rsid w:val="006D470C"/>
    <w:rsid w:val="006D4DDA"/>
    <w:rsid w:val="006D6280"/>
    <w:rsid w:val="006D75D3"/>
    <w:rsid w:val="006E123B"/>
    <w:rsid w:val="006E1D52"/>
    <w:rsid w:val="006E2B92"/>
    <w:rsid w:val="006E2DEB"/>
    <w:rsid w:val="006E41C2"/>
    <w:rsid w:val="006E42D3"/>
    <w:rsid w:val="006E45AA"/>
    <w:rsid w:val="006E4B16"/>
    <w:rsid w:val="006E4C31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413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441D"/>
    <w:rsid w:val="0071538F"/>
    <w:rsid w:val="00715A9B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358"/>
    <w:rsid w:val="00724785"/>
    <w:rsid w:val="00724E51"/>
    <w:rsid w:val="007267BB"/>
    <w:rsid w:val="00726F7A"/>
    <w:rsid w:val="00726FC1"/>
    <w:rsid w:val="0073050C"/>
    <w:rsid w:val="00730655"/>
    <w:rsid w:val="007309BA"/>
    <w:rsid w:val="007320B3"/>
    <w:rsid w:val="00732456"/>
    <w:rsid w:val="0073355E"/>
    <w:rsid w:val="0073393E"/>
    <w:rsid w:val="007342C9"/>
    <w:rsid w:val="00734A58"/>
    <w:rsid w:val="00735797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736"/>
    <w:rsid w:val="00750C02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512"/>
    <w:rsid w:val="00770777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2FD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B0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1DE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6E9"/>
    <w:rsid w:val="00803E92"/>
    <w:rsid w:val="0080432B"/>
    <w:rsid w:val="00804386"/>
    <w:rsid w:val="0080474C"/>
    <w:rsid w:val="00804886"/>
    <w:rsid w:val="00805467"/>
    <w:rsid w:val="008069AF"/>
    <w:rsid w:val="00806BAD"/>
    <w:rsid w:val="0080763E"/>
    <w:rsid w:val="0080780E"/>
    <w:rsid w:val="00807CEB"/>
    <w:rsid w:val="00810A31"/>
    <w:rsid w:val="00810FFE"/>
    <w:rsid w:val="008112F4"/>
    <w:rsid w:val="00812357"/>
    <w:rsid w:val="00812E8E"/>
    <w:rsid w:val="00812F3C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10D8"/>
    <w:rsid w:val="00831548"/>
    <w:rsid w:val="008317FF"/>
    <w:rsid w:val="00833D5B"/>
    <w:rsid w:val="00834AD7"/>
    <w:rsid w:val="0083520D"/>
    <w:rsid w:val="0083523E"/>
    <w:rsid w:val="008352C7"/>
    <w:rsid w:val="008354C9"/>
    <w:rsid w:val="00835E55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BDC"/>
    <w:rsid w:val="008458D4"/>
    <w:rsid w:val="00845A09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69C"/>
    <w:rsid w:val="00860262"/>
    <w:rsid w:val="00860927"/>
    <w:rsid w:val="00861081"/>
    <w:rsid w:val="00861138"/>
    <w:rsid w:val="00861722"/>
    <w:rsid w:val="008617AB"/>
    <w:rsid w:val="00861B01"/>
    <w:rsid w:val="00862D9A"/>
    <w:rsid w:val="00863D87"/>
    <w:rsid w:val="00864FB1"/>
    <w:rsid w:val="008657E0"/>
    <w:rsid w:val="00865A76"/>
    <w:rsid w:val="00865FB4"/>
    <w:rsid w:val="00866758"/>
    <w:rsid w:val="0086712A"/>
    <w:rsid w:val="00867350"/>
    <w:rsid w:val="00867E30"/>
    <w:rsid w:val="00870072"/>
    <w:rsid w:val="00870D55"/>
    <w:rsid w:val="008710B0"/>
    <w:rsid w:val="008711AF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40E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D76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24CA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5108"/>
    <w:rsid w:val="008B5321"/>
    <w:rsid w:val="008B6963"/>
    <w:rsid w:val="008B7AEE"/>
    <w:rsid w:val="008C02CA"/>
    <w:rsid w:val="008C0324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5F4E"/>
    <w:rsid w:val="008D648B"/>
    <w:rsid w:val="008D6BA2"/>
    <w:rsid w:val="008D7332"/>
    <w:rsid w:val="008D783B"/>
    <w:rsid w:val="008D7CEE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23BC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4CE"/>
    <w:rsid w:val="009066FC"/>
    <w:rsid w:val="00907693"/>
    <w:rsid w:val="00910416"/>
    <w:rsid w:val="0091041D"/>
    <w:rsid w:val="0091107B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874"/>
    <w:rsid w:val="00916A3A"/>
    <w:rsid w:val="009170EE"/>
    <w:rsid w:val="009175C0"/>
    <w:rsid w:val="009204F5"/>
    <w:rsid w:val="00920E49"/>
    <w:rsid w:val="00920FF1"/>
    <w:rsid w:val="00921044"/>
    <w:rsid w:val="00922565"/>
    <w:rsid w:val="009236DB"/>
    <w:rsid w:val="00923E3C"/>
    <w:rsid w:val="00924386"/>
    <w:rsid w:val="00924A6D"/>
    <w:rsid w:val="0092535F"/>
    <w:rsid w:val="00925511"/>
    <w:rsid w:val="0092592F"/>
    <w:rsid w:val="00925F04"/>
    <w:rsid w:val="0092700E"/>
    <w:rsid w:val="009300F1"/>
    <w:rsid w:val="0093029C"/>
    <w:rsid w:val="00930575"/>
    <w:rsid w:val="009311C3"/>
    <w:rsid w:val="009312B9"/>
    <w:rsid w:val="009316AB"/>
    <w:rsid w:val="0093192F"/>
    <w:rsid w:val="00931A35"/>
    <w:rsid w:val="00931A6D"/>
    <w:rsid w:val="00933314"/>
    <w:rsid w:val="009333A7"/>
    <w:rsid w:val="00934FE1"/>
    <w:rsid w:val="00936C62"/>
    <w:rsid w:val="00936EC5"/>
    <w:rsid w:val="0093756E"/>
    <w:rsid w:val="00941806"/>
    <w:rsid w:val="00941824"/>
    <w:rsid w:val="0094212A"/>
    <w:rsid w:val="009423FD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DB7"/>
    <w:rsid w:val="00955525"/>
    <w:rsid w:val="00956A07"/>
    <w:rsid w:val="00956AC8"/>
    <w:rsid w:val="00957CB2"/>
    <w:rsid w:val="00960B19"/>
    <w:rsid w:val="00960C97"/>
    <w:rsid w:val="009626CD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18A0"/>
    <w:rsid w:val="00971BCE"/>
    <w:rsid w:val="0097241F"/>
    <w:rsid w:val="009727E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A68"/>
    <w:rsid w:val="00995162"/>
    <w:rsid w:val="00995CDB"/>
    <w:rsid w:val="00996AFB"/>
    <w:rsid w:val="00997264"/>
    <w:rsid w:val="009A0038"/>
    <w:rsid w:val="009A0456"/>
    <w:rsid w:val="009A0972"/>
    <w:rsid w:val="009A26C0"/>
    <w:rsid w:val="009A33E9"/>
    <w:rsid w:val="009A43E7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1F36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369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504C"/>
    <w:rsid w:val="00A0545D"/>
    <w:rsid w:val="00A05619"/>
    <w:rsid w:val="00A0632D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F2"/>
    <w:rsid w:val="00A31779"/>
    <w:rsid w:val="00A31BB5"/>
    <w:rsid w:val="00A32451"/>
    <w:rsid w:val="00A32F25"/>
    <w:rsid w:val="00A33825"/>
    <w:rsid w:val="00A34114"/>
    <w:rsid w:val="00A34A32"/>
    <w:rsid w:val="00A34EB9"/>
    <w:rsid w:val="00A35548"/>
    <w:rsid w:val="00A36E84"/>
    <w:rsid w:val="00A370AC"/>
    <w:rsid w:val="00A376D0"/>
    <w:rsid w:val="00A3787C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1BA1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7122A"/>
    <w:rsid w:val="00A71433"/>
    <w:rsid w:val="00A71979"/>
    <w:rsid w:val="00A7205E"/>
    <w:rsid w:val="00A72330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379E"/>
    <w:rsid w:val="00A840F7"/>
    <w:rsid w:val="00A843FB"/>
    <w:rsid w:val="00A84895"/>
    <w:rsid w:val="00A84F62"/>
    <w:rsid w:val="00A853E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414"/>
    <w:rsid w:val="00A92AD4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97CBD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77F8"/>
    <w:rsid w:val="00AB7AB5"/>
    <w:rsid w:val="00AB7AC2"/>
    <w:rsid w:val="00AC09DC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143"/>
    <w:rsid w:val="00AC42A5"/>
    <w:rsid w:val="00AC4581"/>
    <w:rsid w:val="00AC463A"/>
    <w:rsid w:val="00AC5866"/>
    <w:rsid w:val="00AC5A31"/>
    <w:rsid w:val="00AC5F62"/>
    <w:rsid w:val="00AC62D6"/>
    <w:rsid w:val="00AC6AE5"/>
    <w:rsid w:val="00AC786A"/>
    <w:rsid w:val="00AD0187"/>
    <w:rsid w:val="00AD0203"/>
    <w:rsid w:val="00AD0775"/>
    <w:rsid w:val="00AD14FE"/>
    <w:rsid w:val="00AD183C"/>
    <w:rsid w:val="00AD2930"/>
    <w:rsid w:val="00AD32A2"/>
    <w:rsid w:val="00AD3C9E"/>
    <w:rsid w:val="00AD41B6"/>
    <w:rsid w:val="00AD5314"/>
    <w:rsid w:val="00AD66BE"/>
    <w:rsid w:val="00AD79A9"/>
    <w:rsid w:val="00AE0073"/>
    <w:rsid w:val="00AE0C6D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4E4E"/>
    <w:rsid w:val="00AE5395"/>
    <w:rsid w:val="00AE55D1"/>
    <w:rsid w:val="00AE5C89"/>
    <w:rsid w:val="00AE5E03"/>
    <w:rsid w:val="00AE6706"/>
    <w:rsid w:val="00AE69EB"/>
    <w:rsid w:val="00AE6C42"/>
    <w:rsid w:val="00AE70B4"/>
    <w:rsid w:val="00AF044F"/>
    <w:rsid w:val="00AF1C98"/>
    <w:rsid w:val="00AF1E81"/>
    <w:rsid w:val="00AF1F61"/>
    <w:rsid w:val="00AF284B"/>
    <w:rsid w:val="00AF2930"/>
    <w:rsid w:val="00AF2DC3"/>
    <w:rsid w:val="00AF3916"/>
    <w:rsid w:val="00AF4EA1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417C"/>
    <w:rsid w:val="00B043F9"/>
    <w:rsid w:val="00B0464B"/>
    <w:rsid w:val="00B055C4"/>
    <w:rsid w:val="00B05B8D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581"/>
    <w:rsid w:val="00B22E9C"/>
    <w:rsid w:val="00B23D60"/>
    <w:rsid w:val="00B2519D"/>
    <w:rsid w:val="00B25261"/>
    <w:rsid w:val="00B254E4"/>
    <w:rsid w:val="00B25516"/>
    <w:rsid w:val="00B25E4D"/>
    <w:rsid w:val="00B261DD"/>
    <w:rsid w:val="00B262D4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A1B"/>
    <w:rsid w:val="00B41E1C"/>
    <w:rsid w:val="00B41F34"/>
    <w:rsid w:val="00B422C2"/>
    <w:rsid w:val="00B42716"/>
    <w:rsid w:val="00B42AB0"/>
    <w:rsid w:val="00B44254"/>
    <w:rsid w:val="00B446E8"/>
    <w:rsid w:val="00B44B99"/>
    <w:rsid w:val="00B45096"/>
    <w:rsid w:val="00B466C6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3A1"/>
    <w:rsid w:val="00B55936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F9"/>
    <w:rsid w:val="00B61CDA"/>
    <w:rsid w:val="00B61D8D"/>
    <w:rsid w:val="00B629EE"/>
    <w:rsid w:val="00B63C65"/>
    <w:rsid w:val="00B64981"/>
    <w:rsid w:val="00B64C1A"/>
    <w:rsid w:val="00B658BC"/>
    <w:rsid w:val="00B66315"/>
    <w:rsid w:val="00B6635C"/>
    <w:rsid w:val="00B66462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5B22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07D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6032"/>
    <w:rsid w:val="00BE673B"/>
    <w:rsid w:val="00BE683B"/>
    <w:rsid w:val="00BE685C"/>
    <w:rsid w:val="00BE68BC"/>
    <w:rsid w:val="00BE7ADB"/>
    <w:rsid w:val="00BE7FAB"/>
    <w:rsid w:val="00BEE437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9A5"/>
    <w:rsid w:val="00C07BCD"/>
    <w:rsid w:val="00C1049B"/>
    <w:rsid w:val="00C114C6"/>
    <w:rsid w:val="00C1247C"/>
    <w:rsid w:val="00C1259F"/>
    <w:rsid w:val="00C12858"/>
    <w:rsid w:val="00C12D5B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697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F1B"/>
    <w:rsid w:val="00C246A3"/>
    <w:rsid w:val="00C248D9"/>
    <w:rsid w:val="00C24DD5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2A15"/>
    <w:rsid w:val="00C62BBB"/>
    <w:rsid w:val="00C62CFF"/>
    <w:rsid w:val="00C6486D"/>
    <w:rsid w:val="00C64A3A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4D02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4DE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348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2236"/>
    <w:rsid w:val="00D14392"/>
    <w:rsid w:val="00D147C5"/>
    <w:rsid w:val="00D15058"/>
    <w:rsid w:val="00D155A6"/>
    <w:rsid w:val="00D15D22"/>
    <w:rsid w:val="00D15DB4"/>
    <w:rsid w:val="00D1630C"/>
    <w:rsid w:val="00D16EE2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178C"/>
    <w:rsid w:val="00D319E4"/>
    <w:rsid w:val="00D32131"/>
    <w:rsid w:val="00D321A5"/>
    <w:rsid w:val="00D33B10"/>
    <w:rsid w:val="00D343CB"/>
    <w:rsid w:val="00D34456"/>
    <w:rsid w:val="00D345B0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76ED3"/>
    <w:rsid w:val="00D80ED3"/>
    <w:rsid w:val="00D811BB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9EA"/>
    <w:rsid w:val="00D94A99"/>
    <w:rsid w:val="00D94FA2"/>
    <w:rsid w:val="00D95061"/>
    <w:rsid w:val="00D95098"/>
    <w:rsid w:val="00D95301"/>
    <w:rsid w:val="00D95766"/>
    <w:rsid w:val="00D95884"/>
    <w:rsid w:val="00D95B32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0DE"/>
    <w:rsid w:val="00DD6162"/>
    <w:rsid w:val="00DD61D0"/>
    <w:rsid w:val="00DD65B2"/>
    <w:rsid w:val="00DD7660"/>
    <w:rsid w:val="00DD771F"/>
    <w:rsid w:val="00DD7799"/>
    <w:rsid w:val="00DD7BB0"/>
    <w:rsid w:val="00DD7F9C"/>
    <w:rsid w:val="00DD7FBA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50C5"/>
    <w:rsid w:val="00DE60B6"/>
    <w:rsid w:val="00DE60C1"/>
    <w:rsid w:val="00DE64CB"/>
    <w:rsid w:val="00DE75BC"/>
    <w:rsid w:val="00DE7B3C"/>
    <w:rsid w:val="00DF11B9"/>
    <w:rsid w:val="00DF1F5E"/>
    <w:rsid w:val="00DF1FF6"/>
    <w:rsid w:val="00DF213A"/>
    <w:rsid w:val="00DF2252"/>
    <w:rsid w:val="00DF2705"/>
    <w:rsid w:val="00DF2C8E"/>
    <w:rsid w:val="00DF2CE3"/>
    <w:rsid w:val="00DF3E5E"/>
    <w:rsid w:val="00DF4BCD"/>
    <w:rsid w:val="00DF4C4B"/>
    <w:rsid w:val="00DF54EC"/>
    <w:rsid w:val="00DF659D"/>
    <w:rsid w:val="00DF6A5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B87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4538"/>
    <w:rsid w:val="00E44BA0"/>
    <w:rsid w:val="00E44C90"/>
    <w:rsid w:val="00E451BA"/>
    <w:rsid w:val="00E455BA"/>
    <w:rsid w:val="00E456F4"/>
    <w:rsid w:val="00E45C5E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6446"/>
    <w:rsid w:val="00E57465"/>
    <w:rsid w:val="00E576DF"/>
    <w:rsid w:val="00E578AB"/>
    <w:rsid w:val="00E578E4"/>
    <w:rsid w:val="00E57ECC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75D3"/>
    <w:rsid w:val="00E67B57"/>
    <w:rsid w:val="00E7084F"/>
    <w:rsid w:val="00E710ED"/>
    <w:rsid w:val="00E7168A"/>
    <w:rsid w:val="00E72581"/>
    <w:rsid w:val="00E72653"/>
    <w:rsid w:val="00E72E35"/>
    <w:rsid w:val="00E744E0"/>
    <w:rsid w:val="00E756A5"/>
    <w:rsid w:val="00E758A4"/>
    <w:rsid w:val="00E772FB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41A7"/>
    <w:rsid w:val="00EA4482"/>
    <w:rsid w:val="00EA5043"/>
    <w:rsid w:val="00EA5A66"/>
    <w:rsid w:val="00EA5D1E"/>
    <w:rsid w:val="00EA64D1"/>
    <w:rsid w:val="00EA65B3"/>
    <w:rsid w:val="00EA66CA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343D"/>
    <w:rsid w:val="00EB424E"/>
    <w:rsid w:val="00EB4FB3"/>
    <w:rsid w:val="00EB5B35"/>
    <w:rsid w:val="00EB5D00"/>
    <w:rsid w:val="00EB6BD7"/>
    <w:rsid w:val="00EB77D4"/>
    <w:rsid w:val="00EB7B56"/>
    <w:rsid w:val="00EB7CD0"/>
    <w:rsid w:val="00EB7E2D"/>
    <w:rsid w:val="00EC0355"/>
    <w:rsid w:val="00EC088F"/>
    <w:rsid w:val="00EC0E62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8C2"/>
    <w:rsid w:val="00ED0687"/>
    <w:rsid w:val="00ED06D2"/>
    <w:rsid w:val="00ED08EB"/>
    <w:rsid w:val="00ED198B"/>
    <w:rsid w:val="00ED21F6"/>
    <w:rsid w:val="00ED29A3"/>
    <w:rsid w:val="00ED2B6F"/>
    <w:rsid w:val="00ED2E0B"/>
    <w:rsid w:val="00ED30F5"/>
    <w:rsid w:val="00ED343D"/>
    <w:rsid w:val="00ED3885"/>
    <w:rsid w:val="00ED3A66"/>
    <w:rsid w:val="00ED3C81"/>
    <w:rsid w:val="00ED4DE2"/>
    <w:rsid w:val="00ED6103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E7505"/>
    <w:rsid w:val="00EF0A4C"/>
    <w:rsid w:val="00EF0E47"/>
    <w:rsid w:val="00EF0E89"/>
    <w:rsid w:val="00EF1F78"/>
    <w:rsid w:val="00EF251E"/>
    <w:rsid w:val="00EF2A53"/>
    <w:rsid w:val="00EF2C6C"/>
    <w:rsid w:val="00EF316A"/>
    <w:rsid w:val="00EF37DD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3D46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F51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704C"/>
    <w:rsid w:val="00F378F0"/>
    <w:rsid w:val="00F400B9"/>
    <w:rsid w:val="00F4014D"/>
    <w:rsid w:val="00F415AD"/>
    <w:rsid w:val="00F42276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656"/>
    <w:rsid w:val="00F70E1B"/>
    <w:rsid w:val="00F714F3"/>
    <w:rsid w:val="00F72008"/>
    <w:rsid w:val="00F721F4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283F"/>
    <w:rsid w:val="00FA3154"/>
    <w:rsid w:val="00FA3668"/>
    <w:rsid w:val="00FA3793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607"/>
    <w:rsid w:val="00FC4E64"/>
    <w:rsid w:val="00FC5EF6"/>
    <w:rsid w:val="00FC630B"/>
    <w:rsid w:val="00FC67B8"/>
    <w:rsid w:val="00FC6B79"/>
    <w:rsid w:val="00FC6BEA"/>
    <w:rsid w:val="00FC77BA"/>
    <w:rsid w:val="00FC7EF9"/>
    <w:rsid w:val="00FD0332"/>
    <w:rsid w:val="00FD0DCA"/>
    <w:rsid w:val="00FD1DEE"/>
    <w:rsid w:val="00FD284B"/>
    <w:rsid w:val="00FD2952"/>
    <w:rsid w:val="00FD33F0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101156D"/>
    <w:rsid w:val="010895D3"/>
    <w:rsid w:val="01112074"/>
    <w:rsid w:val="01454A91"/>
    <w:rsid w:val="014791EE"/>
    <w:rsid w:val="0149F7AF"/>
    <w:rsid w:val="014B37B7"/>
    <w:rsid w:val="014D0E9E"/>
    <w:rsid w:val="017EC10C"/>
    <w:rsid w:val="01984038"/>
    <w:rsid w:val="01E5BE6A"/>
    <w:rsid w:val="0201B84F"/>
    <w:rsid w:val="020426B7"/>
    <w:rsid w:val="0210D5A2"/>
    <w:rsid w:val="023BCBC0"/>
    <w:rsid w:val="0246EDD7"/>
    <w:rsid w:val="028DD5F0"/>
    <w:rsid w:val="02A90DA2"/>
    <w:rsid w:val="02B6E5D6"/>
    <w:rsid w:val="02BF4551"/>
    <w:rsid w:val="02FC854C"/>
    <w:rsid w:val="0327C451"/>
    <w:rsid w:val="0355D701"/>
    <w:rsid w:val="036CAF46"/>
    <w:rsid w:val="037067C3"/>
    <w:rsid w:val="03C957AF"/>
    <w:rsid w:val="03EBF236"/>
    <w:rsid w:val="04005B81"/>
    <w:rsid w:val="047F525B"/>
    <w:rsid w:val="048977AC"/>
    <w:rsid w:val="048FBED8"/>
    <w:rsid w:val="0497A90B"/>
    <w:rsid w:val="04AB98BD"/>
    <w:rsid w:val="04DAC749"/>
    <w:rsid w:val="0508D686"/>
    <w:rsid w:val="0554E94B"/>
    <w:rsid w:val="055A25A6"/>
    <w:rsid w:val="05689C97"/>
    <w:rsid w:val="058BC48F"/>
    <w:rsid w:val="059B3AEB"/>
    <w:rsid w:val="05C8D482"/>
    <w:rsid w:val="06026309"/>
    <w:rsid w:val="0602F159"/>
    <w:rsid w:val="06691FE6"/>
    <w:rsid w:val="066C8817"/>
    <w:rsid w:val="0670E29D"/>
    <w:rsid w:val="067B8853"/>
    <w:rsid w:val="06834866"/>
    <w:rsid w:val="0687C45D"/>
    <w:rsid w:val="06C5A47F"/>
    <w:rsid w:val="06D49EEA"/>
    <w:rsid w:val="06DFEAE3"/>
    <w:rsid w:val="06FBAA62"/>
    <w:rsid w:val="073522A1"/>
    <w:rsid w:val="0740C646"/>
    <w:rsid w:val="07643813"/>
    <w:rsid w:val="0769C1B4"/>
    <w:rsid w:val="076F09F8"/>
    <w:rsid w:val="077F27F2"/>
    <w:rsid w:val="0787B804"/>
    <w:rsid w:val="07A58237"/>
    <w:rsid w:val="07A72916"/>
    <w:rsid w:val="07B0D220"/>
    <w:rsid w:val="07E45673"/>
    <w:rsid w:val="07FED774"/>
    <w:rsid w:val="081A1E6B"/>
    <w:rsid w:val="082205B3"/>
    <w:rsid w:val="08C11FF3"/>
    <w:rsid w:val="08FBB328"/>
    <w:rsid w:val="092ADBA2"/>
    <w:rsid w:val="094F4E92"/>
    <w:rsid w:val="096CAFF3"/>
    <w:rsid w:val="097AA0AB"/>
    <w:rsid w:val="0A0D1516"/>
    <w:rsid w:val="0A636CA0"/>
    <w:rsid w:val="0A6FC295"/>
    <w:rsid w:val="0A850593"/>
    <w:rsid w:val="0A96DFBB"/>
    <w:rsid w:val="0AB9FE72"/>
    <w:rsid w:val="0AC17B9B"/>
    <w:rsid w:val="0AD5DE74"/>
    <w:rsid w:val="0AE18BF5"/>
    <w:rsid w:val="0AF68CDC"/>
    <w:rsid w:val="0B13AF34"/>
    <w:rsid w:val="0B2BAEFB"/>
    <w:rsid w:val="0B3C480D"/>
    <w:rsid w:val="0B5B2F90"/>
    <w:rsid w:val="0B612379"/>
    <w:rsid w:val="0B7C9BAD"/>
    <w:rsid w:val="0B94157A"/>
    <w:rsid w:val="0BAA5E84"/>
    <w:rsid w:val="0BCF83FA"/>
    <w:rsid w:val="0BD3D40A"/>
    <w:rsid w:val="0BF7F103"/>
    <w:rsid w:val="0C03D7AA"/>
    <w:rsid w:val="0C1FE329"/>
    <w:rsid w:val="0C26A699"/>
    <w:rsid w:val="0C2D5EA4"/>
    <w:rsid w:val="0C5E8A5D"/>
    <w:rsid w:val="0C66ADFC"/>
    <w:rsid w:val="0C7D7690"/>
    <w:rsid w:val="0C888A61"/>
    <w:rsid w:val="0C8CEFBC"/>
    <w:rsid w:val="0CBE7ACA"/>
    <w:rsid w:val="0CE3D91D"/>
    <w:rsid w:val="0D2A2E3A"/>
    <w:rsid w:val="0D2DEAE2"/>
    <w:rsid w:val="0D528369"/>
    <w:rsid w:val="0D6338D6"/>
    <w:rsid w:val="0DA02C4C"/>
    <w:rsid w:val="0DAE945F"/>
    <w:rsid w:val="0DC1CBAF"/>
    <w:rsid w:val="0DEFB71D"/>
    <w:rsid w:val="0E5DCD48"/>
    <w:rsid w:val="0E5DD169"/>
    <w:rsid w:val="0E641895"/>
    <w:rsid w:val="0E7B72A7"/>
    <w:rsid w:val="0E7BB9AF"/>
    <w:rsid w:val="0EDEB454"/>
    <w:rsid w:val="0EE58EF1"/>
    <w:rsid w:val="0F1910AD"/>
    <w:rsid w:val="0F1B1A12"/>
    <w:rsid w:val="0F29BB6A"/>
    <w:rsid w:val="0F697AB3"/>
    <w:rsid w:val="0FB13043"/>
    <w:rsid w:val="0FC40E4E"/>
    <w:rsid w:val="0FE3C764"/>
    <w:rsid w:val="1002D906"/>
    <w:rsid w:val="1032C4DA"/>
    <w:rsid w:val="105D7A27"/>
    <w:rsid w:val="10869F84"/>
    <w:rsid w:val="108A0E9C"/>
    <w:rsid w:val="1095F300"/>
    <w:rsid w:val="10A62C00"/>
    <w:rsid w:val="10A818E3"/>
    <w:rsid w:val="10ABD0A4"/>
    <w:rsid w:val="10B0A627"/>
    <w:rsid w:val="10D27289"/>
    <w:rsid w:val="10FCC3F1"/>
    <w:rsid w:val="11482259"/>
    <w:rsid w:val="1157A794"/>
    <w:rsid w:val="11BBE7AE"/>
    <w:rsid w:val="11DA76AD"/>
    <w:rsid w:val="11DC541D"/>
    <w:rsid w:val="11E63BEC"/>
    <w:rsid w:val="1213580D"/>
    <w:rsid w:val="124E5A1D"/>
    <w:rsid w:val="126795FD"/>
    <w:rsid w:val="126F53FE"/>
    <w:rsid w:val="127D1955"/>
    <w:rsid w:val="128F447A"/>
    <w:rsid w:val="12A47BC3"/>
    <w:rsid w:val="12A7571A"/>
    <w:rsid w:val="12A977B9"/>
    <w:rsid w:val="12AC69D7"/>
    <w:rsid w:val="12B43354"/>
    <w:rsid w:val="12BF744A"/>
    <w:rsid w:val="12CD291E"/>
    <w:rsid w:val="12E21D8E"/>
    <w:rsid w:val="12F3A738"/>
    <w:rsid w:val="1303DFB6"/>
    <w:rsid w:val="133CC9A4"/>
    <w:rsid w:val="134759F2"/>
    <w:rsid w:val="13568509"/>
    <w:rsid w:val="13578A12"/>
    <w:rsid w:val="139E5496"/>
    <w:rsid w:val="13F46883"/>
    <w:rsid w:val="13FA0DF8"/>
    <w:rsid w:val="143E0ED1"/>
    <w:rsid w:val="14A5C08D"/>
    <w:rsid w:val="14BCC4B1"/>
    <w:rsid w:val="14D6CA3F"/>
    <w:rsid w:val="14E30315"/>
    <w:rsid w:val="14F682C0"/>
    <w:rsid w:val="14F8CDFE"/>
    <w:rsid w:val="1501EE53"/>
    <w:rsid w:val="152863AA"/>
    <w:rsid w:val="1547BA0B"/>
    <w:rsid w:val="1567E7FD"/>
    <w:rsid w:val="156C4875"/>
    <w:rsid w:val="157756BD"/>
    <w:rsid w:val="15B6E8E3"/>
    <w:rsid w:val="15BF30D7"/>
    <w:rsid w:val="15E2417D"/>
    <w:rsid w:val="15E7DA93"/>
    <w:rsid w:val="15E82E3C"/>
    <w:rsid w:val="15F8908D"/>
    <w:rsid w:val="160F92DD"/>
    <w:rsid w:val="16105D61"/>
    <w:rsid w:val="161BA81E"/>
    <w:rsid w:val="16242807"/>
    <w:rsid w:val="16620DAE"/>
    <w:rsid w:val="1695D56F"/>
    <w:rsid w:val="169DC6DB"/>
    <w:rsid w:val="16FF7985"/>
    <w:rsid w:val="173A7117"/>
    <w:rsid w:val="1756DA49"/>
    <w:rsid w:val="1769CAE0"/>
    <w:rsid w:val="176BE396"/>
    <w:rsid w:val="17932D9E"/>
    <w:rsid w:val="1799474E"/>
    <w:rsid w:val="17A84E59"/>
    <w:rsid w:val="17CA8E37"/>
    <w:rsid w:val="17EA7807"/>
    <w:rsid w:val="1800574C"/>
    <w:rsid w:val="1808D522"/>
    <w:rsid w:val="182D8872"/>
    <w:rsid w:val="1830BE5F"/>
    <w:rsid w:val="185FB214"/>
    <w:rsid w:val="188FF53F"/>
    <w:rsid w:val="18BC42DC"/>
    <w:rsid w:val="18DF5DC3"/>
    <w:rsid w:val="18E68C34"/>
    <w:rsid w:val="1918F4DF"/>
    <w:rsid w:val="192DE410"/>
    <w:rsid w:val="192E9D66"/>
    <w:rsid w:val="19321D2C"/>
    <w:rsid w:val="195BC8C9"/>
    <w:rsid w:val="1960D85A"/>
    <w:rsid w:val="19616FA3"/>
    <w:rsid w:val="1983D2F2"/>
    <w:rsid w:val="1987AC43"/>
    <w:rsid w:val="19A14A01"/>
    <w:rsid w:val="19C3CD22"/>
    <w:rsid w:val="19D283E3"/>
    <w:rsid w:val="19F25A74"/>
    <w:rsid w:val="1A4DED72"/>
    <w:rsid w:val="1A4F379D"/>
    <w:rsid w:val="1A9579F5"/>
    <w:rsid w:val="1ACD6A13"/>
    <w:rsid w:val="1ACEEE13"/>
    <w:rsid w:val="1AF7992A"/>
    <w:rsid w:val="1B023F07"/>
    <w:rsid w:val="1B139F1A"/>
    <w:rsid w:val="1B2087BF"/>
    <w:rsid w:val="1B5A3623"/>
    <w:rsid w:val="1B5E80F7"/>
    <w:rsid w:val="1B877CA1"/>
    <w:rsid w:val="1B9AF330"/>
    <w:rsid w:val="1BC463E2"/>
    <w:rsid w:val="1BD4C458"/>
    <w:rsid w:val="1BE78108"/>
    <w:rsid w:val="1BF1DCD4"/>
    <w:rsid w:val="1BF4EDA8"/>
    <w:rsid w:val="1C5C6ED0"/>
    <w:rsid w:val="1C696C4A"/>
    <w:rsid w:val="1C7BBF7C"/>
    <w:rsid w:val="1C859332"/>
    <w:rsid w:val="1C9D7D72"/>
    <w:rsid w:val="1CA01DBA"/>
    <w:rsid w:val="1CA6B2CB"/>
    <w:rsid w:val="1CAC04DA"/>
    <w:rsid w:val="1CB8E20D"/>
    <w:rsid w:val="1CBFDA2C"/>
    <w:rsid w:val="1CDF5212"/>
    <w:rsid w:val="1CF33FF9"/>
    <w:rsid w:val="1CFE8F73"/>
    <w:rsid w:val="1D0B8BEA"/>
    <w:rsid w:val="1D190E2A"/>
    <w:rsid w:val="1D284A9D"/>
    <w:rsid w:val="1D29A54E"/>
    <w:rsid w:val="1D2FB1EA"/>
    <w:rsid w:val="1D35FC7A"/>
    <w:rsid w:val="1D6F641E"/>
    <w:rsid w:val="1D85BD68"/>
    <w:rsid w:val="1D87E090"/>
    <w:rsid w:val="1DA72AF7"/>
    <w:rsid w:val="1DC3D950"/>
    <w:rsid w:val="1DF939A2"/>
    <w:rsid w:val="1E0970A1"/>
    <w:rsid w:val="1E3BEE1B"/>
    <w:rsid w:val="1E7906F8"/>
    <w:rsid w:val="1E7D1A67"/>
    <w:rsid w:val="1E91A21A"/>
    <w:rsid w:val="1EA9E593"/>
    <w:rsid w:val="1EB0A3B6"/>
    <w:rsid w:val="1EC00357"/>
    <w:rsid w:val="1EC92A65"/>
    <w:rsid w:val="1ED10DCB"/>
    <w:rsid w:val="1EDEFCF1"/>
    <w:rsid w:val="1EF06CB7"/>
    <w:rsid w:val="1EF3DEE6"/>
    <w:rsid w:val="1F0C9356"/>
    <w:rsid w:val="1F0CD3FE"/>
    <w:rsid w:val="1F4A7B81"/>
    <w:rsid w:val="1F66FB02"/>
    <w:rsid w:val="1F772ABE"/>
    <w:rsid w:val="1FA07CDE"/>
    <w:rsid w:val="1FABFB83"/>
    <w:rsid w:val="1FB186A0"/>
    <w:rsid w:val="1FBC8E4A"/>
    <w:rsid w:val="1FD13E48"/>
    <w:rsid w:val="1FDB5006"/>
    <w:rsid w:val="1FF5CFB1"/>
    <w:rsid w:val="1FFE8CAB"/>
    <w:rsid w:val="201C10A1"/>
    <w:rsid w:val="20211FD7"/>
    <w:rsid w:val="2036046C"/>
    <w:rsid w:val="203D1BFE"/>
    <w:rsid w:val="2044A4DD"/>
    <w:rsid w:val="2048B49A"/>
    <w:rsid w:val="204E5BF5"/>
    <w:rsid w:val="204F3EA4"/>
    <w:rsid w:val="205CF311"/>
    <w:rsid w:val="207B95CB"/>
    <w:rsid w:val="20B17278"/>
    <w:rsid w:val="210ED197"/>
    <w:rsid w:val="21178A1F"/>
    <w:rsid w:val="211BB355"/>
    <w:rsid w:val="2125B1E5"/>
    <w:rsid w:val="21515126"/>
    <w:rsid w:val="21539AD5"/>
    <w:rsid w:val="2167AB3E"/>
    <w:rsid w:val="216A9310"/>
    <w:rsid w:val="21732AD3"/>
    <w:rsid w:val="2185174C"/>
    <w:rsid w:val="21948935"/>
    <w:rsid w:val="219C300F"/>
    <w:rsid w:val="21AD88BF"/>
    <w:rsid w:val="21DD95C8"/>
    <w:rsid w:val="22129877"/>
    <w:rsid w:val="223DA99C"/>
    <w:rsid w:val="22619EF1"/>
    <w:rsid w:val="226EEC9B"/>
    <w:rsid w:val="2279A120"/>
    <w:rsid w:val="2288FAF3"/>
    <w:rsid w:val="229C90ED"/>
    <w:rsid w:val="22B31E01"/>
    <w:rsid w:val="22CCBB9B"/>
    <w:rsid w:val="230EFB34"/>
    <w:rsid w:val="23122B78"/>
    <w:rsid w:val="231E8A47"/>
    <w:rsid w:val="23282391"/>
    <w:rsid w:val="237E54B9"/>
    <w:rsid w:val="23B86766"/>
    <w:rsid w:val="23C31B0A"/>
    <w:rsid w:val="23D532F9"/>
    <w:rsid w:val="23E50349"/>
    <w:rsid w:val="23F02F21"/>
    <w:rsid w:val="244BD1CC"/>
    <w:rsid w:val="24599D74"/>
    <w:rsid w:val="2461E4BC"/>
    <w:rsid w:val="246D46D4"/>
    <w:rsid w:val="246F6517"/>
    <w:rsid w:val="24862CA9"/>
    <w:rsid w:val="24B6F2E7"/>
    <w:rsid w:val="24C195E1"/>
    <w:rsid w:val="25013BA3"/>
    <w:rsid w:val="2515368A"/>
    <w:rsid w:val="2515998D"/>
    <w:rsid w:val="251C58BD"/>
    <w:rsid w:val="2526EB79"/>
    <w:rsid w:val="252A1013"/>
    <w:rsid w:val="2531EFDC"/>
    <w:rsid w:val="2568682B"/>
    <w:rsid w:val="25ED5D4C"/>
    <w:rsid w:val="25F6F896"/>
    <w:rsid w:val="25F8C881"/>
    <w:rsid w:val="25FFC667"/>
    <w:rsid w:val="2607FAD1"/>
    <w:rsid w:val="2618C0F3"/>
    <w:rsid w:val="2630B793"/>
    <w:rsid w:val="267D6E3D"/>
    <w:rsid w:val="26AD3040"/>
    <w:rsid w:val="26B4AB48"/>
    <w:rsid w:val="26DAC762"/>
    <w:rsid w:val="26DE2CC7"/>
    <w:rsid w:val="2713753B"/>
    <w:rsid w:val="271664B5"/>
    <w:rsid w:val="2754B4B0"/>
    <w:rsid w:val="277CAF08"/>
    <w:rsid w:val="277E4C91"/>
    <w:rsid w:val="2794F757"/>
    <w:rsid w:val="27A4E796"/>
    <w:rsid w:val="27A610C6"/>
    <w:rsid w:val="2816CB27"/>
    <w:rsid w:val="28236535"/>
    <w:rsid w:val="283CBAC9"/>
    <w:rsid w:val="28444E4A"/>
    <w:rsid w:val="285150DD"/>
    <w:rsid w:val="28630A79"/>
    <w:rsid w:val="28724C80"/>
    <w:rsid w:val="28863DE7"/>
    <w:rsid w:val="289A8F3D"/>
    <w:rsid w:val="28BDEE82"/>
    <w:rsid w:val="28CD8787"/>
    <w:rsid w:val="28D25C16"/>
    <w:rsid w:val="28E195CE"/>
    <w:rsid w:val="28EA5C08"/>
    <w:rsid w:val="28F02117"/>
    <w:rsid w:val="28F624AC"/>
    <w:rsid w:val="293A77E5"/>
    <w:rsid w:val="29582299"/>
    <w:rsid w:val="2975A088"/>
    <w:rsid w:val="29D4ACC6"/>
    <w:rsid w:val="29DA62CB"/>
    <w:rsid w:val="2A374328"/>
    <w:rsid w:val="2A3B1C65"/>
    <w:rsid w:val="2A4162AC"/>
    <w:rsid w:val="2A4C9D73"/>
    <w:rsid w:val="2A67D1F3"/>
    <w:rsid w:val="2A8C4377"/>
    <w:rsid w:val="2ABFA6D1"/>
    <w:rsid w:val="2ADA97F5"/>
    <w:rsid w:val="2ADF5733"/>
    <w:rsid w:val="2AEB6AD1"/>
    <w:rsid w:val="2AF894BB"/>
    <w:rsid w:val="2AF9F24E"/>
    <w:rsid w:val="2B114667"/>
    <w:rsid w:val="2B127E9E"/>
    <w:rsid w:val="2B6556BD"/>
    <w:rsid w:val="2B7E909E"/>
    <w:rsid w:val="2B85E3A2"/>
    <w:rsid w:val="2B9A36DA"/>
    <w:rsid w:val="2BC2E4BA"/>
    <w:rsid w:val="2BC51587"/>
    <w:rsid w:val="2BCE54F0"/>
    <w:rsid w:val="2BE9D5D8"/>
    <w:rsid w:val="2C221927"/>
    <w:rsid w:val="2C4D30F1"/>
    <w:rsid w:val="2C4E3C0A"/>
    <w:rsid w:val="2C7858B9"/>
    <w:rsid w:val="2C8BB238"/>
    <w:rsid w:val="2C8EF227"/>
    <w:rsid w:val="2C95C2AF"/>
    <w:rsid w:val="2CAF4C19"/>
    <w:rsid w:val="2CD441E5"/>
    <w:rsid w:val="2CD71D50"/>
    <w:rsid w:val="2CEECD1F"/>
    <w:rsid w:val="2D1EC264"/>
    <w:rsid w:val="2D4CBC81"/>
    <w:rsid w:val="2D739BCA"/>
    <w:rsid w:val="2D74F747"/>
    <w:rsid w:val="2D966244"/>
    <w:rsid w:val="2DA55E06"/>
    <w:rsid w:val="2DB73785"/>
    <w:rsid w:val="2DC1E6BE"/>
    <w:rsid w:val="2E140B62"/>
    <w:rsid w:val="2E19CED8"/>
    <w:rsid w:val="2E1DB956"/>
    <w:rsid w:val="2E4984CE"/>
    <w:rsid w:val="2E564CD9"/>
    <w:rsid w:val="2E61146F"/>
    <w:rsid w:val="2E86E55D"/>
    <w:rsid w:val="2EC625D2"/>
    <w:rsid w:val="2F022B81"/>
    <w:rsid w:val="2F04F962"/>
    <w:rsid w:val="2F5C8FBC"/>
    <w:rsid w:val="2FB2A7D6"/>
    <w:rsid w:val="2FB43B14"/>
    <w:rsid w:val="2FC5608E"/>
    <w:rsid w:val="2FE5EFC1"/>
    <w:rsid w:val="2FE9B419"/>
    <w:rsid w:val="300E27E6"/>
    <w:rsid w:val="3032C0DC"/>
    <w:rsid w:val="30992BA4"/>
    <w:rsid w:val="309A53F5"/>
    <w:rsid w:val="30A530E8"/>
    <w:rsid w:val="30AA0BC5"/>
    <w:rsid w:val="30B20FC0"/>
    <w:rsid w:val="30D81485"/>
    <w:rsid w:val="30F0F105"/>
    <w:rsid w:val="3160F4E1"/>
    <w:rsid w:val="31849A7F"/>
    <w:rsid w:val="31A79E1A"/>
    <w:rsid w:val="31E29173"/>
    <w:rsid w:val="3259E8D3"/>
    <w:rsid w:val="32722D71"/>
    <w:rsid w:val="32B0E76A"/>
    <w:rsid w:val="32D6C2BF"/>
    <w:rsid w:val="32F12A79"/>
    <w:rsid w:val="3334D783"/>
    <w:rsid w:val="333567A1"/>
    <w:rsid w:val="333D1757"/>
    <w:rsid w:val="335464A0"/>
    <w:rsid w:val="3369C780"/>
    <w:rsid w:val="33B1BE5B"/>
    <w:rsid w:val="33C764F1"/>
    <w:rsid w:val="33D3339F"/>
    <w:rsid w:val="33DAF60C"/>
    <w:rsid w:val="34178BBC"/>
    <w:rsid w:val="3418E1F1"/>
    <w:rsid w:val="341925F9"/>
    <w:rsid w:val="345C6047"/>
    <w:rsid w:val="346A2489"/>
    <w:rsid w:val="346C3903"/>
    <w:rsid w:val="34714740"/>
    <w:rsid w:val="3491F308"/>
    <w:rsid w:val="349A4C42"/>
    <w:rsid w:val="34AE4FF5"/>
    <w:rsid w:val="34C2CBD6"/>
    <w:rsid w:val="34F8D072"/>
    <w:rsid w:val="34FF4069"/>
    <w:rsid w:val="35125926"/>
    <w:rsid w:val="353B0DF3"/>
    <w:rsid w:val="3557C987"/>
    <w:rsid w:val="355E8CFC"/>
    <w:rsid w:val="355F8C9E"/>
    <w:rsid w:val="35AF99CB"/>
    <w:rsid w:val="35C272F5"/>
    <w:rsid w:val="35D29806"/>
    <w:rsid w:val="35D64D83"/>
    <w:rsid w:val="35D8168A"/>
    <w:rsid w:val="35F7C787"/>
    <w:rsid w:val="36024296"/>
    <w:rsid w:val="3607C95A"/>
    <w:rsid w:val="3611F8DE"/>
    <w:rsid w:val="36244374"/>
    <w:rsid w:val="36281629"/>
    <w:rsid w:val="3653DECA"/>
    <w:rsid w:val="368459D6"/>
    <w:rsid w:val="3695FD25"/>
    <w:rsid w:val="36A1E683"/>
    <w:rsid w:val="36EDF5D2"/>
    <w:rsid w:val="3723ACF9"/>
    <w:rsid w:val="37296DC1"/>
    <w:rsid w:val="37861B42"/>
    <w:rsid w:val="37A11B7D"/>
    <w:rsid w:val="37CB5536"/>
    <w:rsid w:val="37FAC538"/>
    <w:rsid w:val="382D0289"/>
    <w:rsid w:val="38409D0F"/>
    <w:rsid w:val="38709F6B"/>
    <w:rsid w:val="387662B5"/>
    <w:rsid w:val="38962DBE"/>
    <w:rsid w:val="38AD80FC"/>
    <w:rsid w:val="38B46F66"/>
    <w:rsid w:val="38B8493F"/>
    <w:rsid w:val="38BDDD19"/>
    <w:rsid w:val="38D60D51"/>
    <w:rsid w:val="38F5FA69"/>
    <w:rsid w:val="392B0C2C"/>
    <w:rsid w:val="3945AF5F"/>
    <w:rsid w:val="3951D9FD"/>
    <w:rsid w:val="395CB91A"/>
    <w:rsid w:val="3962D3FF"/>
    <w:rsid w:val="396F8F53"/>
    <w:rsid w:val="397577E2"/>
    <w:rsid w:val="397A42F0"/>
    <w:rsid w:val="39937409"/>
    <w:rsid w:val="3997BF9E"/>
    <w:rsid w:val="39A405C0"/>
    <w:rsid w:val="39A7861B"/>
    <w:rsid w:val="39B7FDCF"/>
    <w:rsid w:val="39D19AB3"/>
    <w:rsid w:val="3A01BF6A"/>
    <w:rsid w:val="3A2C4012"/>
    <w:rsid w:val="3A4D553E"/>
    <w:rsid w:val="3A620560"/>
    <w:rsid w:val="3A92A32F"/>
    <w:rsid w:val="3AA7DDFA"/>
    <w:rsid w:val="3AADBE21"/>
    <w:rsid w:val="3AB8E43F"/>
    <w:rsid w:val="3AE7026E"/>
    <w:rsid w:val="3B05C82B"/>
    <w:rsid w:val="3B0AD05E"/>
    <w:rsid w:val="3B104520"/>
    <w:rsid w:val="3B107725"/>
    <w:rsid w:val="3B49DB2D"/>
    <w:rsid w:val="3B7E3C50"/>
    <w:rsid w:val="3BA2B876"/>
    <w:rsid w:val="3BA33084"/>
    <w:rsid w:val="3BB11E54"/>
    <w:rsid w:val="3BF7470B"/>
    <w:rsid w:val="3C03D90B"/>
    <w:rsid w:val="3C1C655B"/>
    <w:rsid w:val="3C49BAED"/>
    <w:rsid w:val="3C839A0A"/>
    <w:rsid w:val="3C96D7DF"/>
    <w:rsid w:val="3CB07C02"/>
    <w:rsid w:val="3CB100FF"/>
    <w:rsid w:val="3CDBBF86"/>
    <w:rsid w:val="3CE714DC"/>
    <w:rsid w:val="3CEA51A3"/>
    <w:rsid w:val="3CEC5BEF"/>
    <w:rsid w:val="3CF34404"/>
    <w:rsid w:val="3CFF6F00"/>
    <w:rsid w:val="3D05DB9D"/>
    <w:rsid w:val="3D881826"/>
    <w:rsid w:val="3D98479A"/>
    <w:rsid w:val="3DB023FC"/>
    <w:rsid w:val="3DBB9903"/>
    <w:rsid w:val="3DE0DB41"/>
    <w:rsid w:val="3DE9AB09"/>
    <w:rsid w:val="3DEB854D"/>
    <w:rsid w:val="3E06266B"/>
    <w:rsid w:val="3E08773A"/>
    <w:rsid w:val="3E3A1315"/>
    <w:rsid w:val="3E428301"/>
    <w:rsid w:val="3E471520"/>
    <w:rsid w:val="3E4E83E3"/>
    <w:rsid w:val="3E7AE16C"/>
    <w:rsid w:val="3E9A09B1"/>
    <w:rsid w:val="3EA69172"/>
    <w:rsid w:val="3EC60E46"/>
    <w:rsid w:val="3ED66F97"/>
    <w:rsid w:val="3ED8B85F"/>
    <w:rsid w:val="3EDACACB"/>
    <w:rsid w:val="3EDF6297"/>
    <w:rsid w:val="3EF1EB21"/>
    <w:rsid w:val="3F121B67"/>
    <w:rsid w:val="3F418D4B"/>
    <w:rsid w:val="3F4B874A"/>
    <w:rsid w:val="3F61A249"/>
    <w:rsid w:val="3F91A290"/>
    <w:rsid w:val="3F92C4B2"/>
    <w:rsid w:val="3F985473"/>
    <w:rsid w:val="3F9F2D00"/>
    <w:rsid w:val="3FA5C18E"/>
    <w:rsid w:val="3FA7602C"/>
    <w:rsid w:val="3FB16975"/>
    <w:rsid w:val="3FBDE130"/>
    <w:rsid w:val="3FD07334"/>
    <w:rsid w:val="400025F5"/>
    <w:rsid w:val="400C6924"/>
    <w:rsid w:val="4022B46C"/>
    <w:rsid w:val="40313BFC"/>
    <w:rsid w:val="4033F418"/>
    <w:rsid w:val="4038667E"/>
    <w:rsid w:val="405EA495"/>
    <w:rsid w:val="40BE7DB9"/>
    <w:rsid w:val="40CD00F8"/>
    <w:rsid w:val="40ED67A4"/>
    <w:rsid w:val="40F0FB2E"/>
    <w:rsid w:val="40F4540B"/>
    <w:rsid w:val="40F56651"/>
    <w:rsid w:val="40F64201"/>
    <w:rsid w:val="40F7D03F"/>
    <w:rsid w:val="410730D9"/>
    <w:rsid w:val="412E076D"/>
    <w:rsid w:val="41790A28"/>
    <w:rsid w:val="419FD172"/>
    <w:rsid w:val="41B90BDB"/>
    <w:rsid w:val="41C6ABAB"/>
    <w:rsid w:val="41D25108"/>
    <w:rsid w:val="41E77F82"/>
    <w:rsid w:val="420B875F"/>
    <w:rsid w:val="4233E819"/>
    <w:rsid w:val="423914BE"/>
    <w:rsid w:val="424BE6AF"/>
    <w:rsid w:val="42505597"/>
    <w:rsid w:val="4251FA40"/>
    <w:rsid w:val="425E669E"/>
    <w:rsid w:val="42721D64"/>
    <w:rsid w:val="427A0CFD"/>
    <w:rsid w:val="428D8580"/>
    <w:rsid w:val="42A174FB"/>
    <w:rsid w:val="42C391B6"/>
    <w:rsid w:val="42C47180"/>
    <w:rsid w:val="42E1BAF8"/>
    <w:rsid w:val="430274D4"/>
    <w:rsid w:val="431FA176"/>
    <w:rsid w:val="432A71C4"/>
    <w:rsid w:val="432C468F"/>
    <w:rsid w:val="4379049E"/>
    <w:rsid w:val="438DC2B1"/>
    <w:rsid w:val="43E87937"/>
    <w:rsid w:val="43F3F80B"/>
    <w:rsid w:val="43FB2A57"/>
    <w:rsid w:val="442270A6"/>
    <w:rsid w:val="442C034B"/>
    <w:rsid w:val="446CEC58"/>
    <w:rsid w:val="448A5555"/>
    <w:rsid w:val="449F00D3"/>
    <w:rsid w:val="44A89D96"/>
    <w:rsid w:val="44AB0C2A"/>
    <w:rsid w:val="44C12183"/>
    <w:rsid w:val="450848CD"/>
    <w:rsid w:val="451FCD21"/>
    <w:rsid w:val="45505614"/>
    <w:rsid w:val="4556F7F5"/>
    <w:rsid w:val="45848050"/>
    <w:rsid w:val="458EFF27"/>
    <w:rsid w:val="45947CC5"/>
    <w:rsid w:val="45D45811"/>
    <w:rsid w:val="45E452B7"/>
    <w:rsid w:val="45EEF570"/>
    <w:rsid w:val="462B2A44"/>
    <w:rsid w:val="46426A7D"/>
    <w:rsid w:val="466CDD37"/>
    <w:rsid w:val="467CBC41"/>
    <w:rsid w:val="46980F07"/>
    <w:rsid w:val="46A242AD"/>
    <w:rsid w:val="46A49665"/>
    <w:rsid w:val="46B8D82D"/>
    <w:rsid w:val="46C03593"/>
    <w:rsid w:val="46CF1233"/>
    <w:rsid w:val="46D7BD8D"/>
    <w:rsid w:val="46D9AEDD"/>
    <w:rsid w:val="46E18C2C"/>
    <w:rsid w:val="46EC8534"/>
    <w:rsid w:val="46F8A24D"/>
    <w:rsid w:val="470E7EE4"/>
    <w:rsid w:val="47375256"/>
    <w:rsid w:val="47456E2E"/>
    <w:rsid w:val="474D7FF8"/>
    <w:rsid w:val="47556BA6"/>
    <w:rsid w:val="4755EBB7"/>
    <w:rsid w:val="4759CCD5"/>
    <w:rsid w:val="47829793"/>
    <w:rsid w:val="48214358"/>
    <w:rsid w:val="482F5826"/>
    <w:rsid w:val="4850D026"/>
    <w:rsid w:val="4875A59E"/>
    <w:rsid w:val="488270B5"/>
    <w:rsid w:val="48875143"/>
    <w:rsid w:val="4888B6C7"/>
    <w:rsid w:val="48A3299D"/>
    <w:rsid w:val="48B59B25"/>
    <w:rsid w:val="48C195A7"/>
    <w:rsid w:val="48C92B78"/>
    <w:rsid w:val="48D02088"/>
    <w:rsid w:val="48DF6C3A"/>
    <w:rsid w:val="48E1CF33"/>
    <w:rsid w:val="48F8F3BF"/>
    <w:rsid w:val="48F97866"/>
    <w:rsid w:val="490CFA20"/>
    <w:rsid w:val="491745B7"/>
    <w:rsid w:val="492D6CF8"/>
    <w:rsid w:val="493C7F47"/>
    <w:rsid w:val="49595EB6"/>
    <w:rsid w:val="496589C6"/>
    <w:rsid w:val="49F2F858"/>
    <w:rsid w:val="49FB3067"/>
    <w:rsid w:val="4A04D4E8"/>
    <w:rsid w:val="4A13FBBB"/>
    <w:rsid w:val="4A198C2D"/>
    <w:rsid w:val="4A3CE136"/>
    <w:rsid w:val="4A6458EB"/>
    <w:rsid w:val="4A67A03D"/>
    <w:rsid w:val="4A684DE2"/>
    <w:rsid w:val="4A6AB8B6"/>
    <w:rsid w:val="4A743578"/>
    <w:rsid w:val="4A8C8AFF"/>
    <w:rsid w:val="4A9EE31C"/>
    <w:rsid w:val="4AC05A4C"/>
    <w:rsid w:val="4AEC11BC"/>
    <w:rsid w:val="4B0CCAE9"/>
    <w:rsid w:val="4B628D99"/>
    <w:rsid w:val="4B7B96E0"/>
    <w:rsid w:val="4B9C8F09"/>
    <w:rsid w:val="4BB9DAB3"/>
    <w:rsid w:val="4BC17541"/>
    <w:rsid w:val="4BC5170F"/>
    <w:rsid w:val="4BE35BC4"/>
    <w:rsid w:val="4BE41B09"/>
    <w:rsid w:val="4C1B447C"/>
    <w:rsid w:val="4C2B0CE9"/>
    <w:rsid w:val="4C2D01AB"/>
    <w:rsid w:val="4C891F92"/>
    <w:rsid w:val="4CA87220"/>
    <w:rsid w:val="4CB6E00E"/>
    <w:rsid w:val="4CBC131F"/>
    <w:rsid w:val="4CD51EC9"/>
    <w:rsid w:val="4CE08F75"/>
    <w:rsid w:val="4D05F31E"/>
    <w:rsid w:val="4D1913E7"/>
    <w:rsid w:val="4D22BFF4"/>
    <w:rsid w:val="4D449CF1"/>
    <w:rsid w:val="4D5EF278"/>
    <w:rsid w:val="4D6B667D"/>
    <w:rsid w:val="4D909C02"/>
    <w:rsid w:val="4DEB6202"/>
    <w:rsid w:val="4DEF52F0"/>
    <w:rsid w:val="4DFFCD66"/>
    <w:rsid w:val="4E102CE1"/>
    <w:rsid w:val="4E10D0BF"/>
    <w:rsid w:val="4E20904A"/>
    <w:rsid w:val="4E414A16"/>
    <w:rsid w:val="4E4849C8"/>
    <w:rsid w:val="4E48E127"/>
    <w:rsid w:val="4E499003"/>
    <w:rsid w:val="4E5171E6"/>
    <w:rsid w:val="4E5A92F3"/>
    <w:rsid w:val="4E9E710C"/>
    <w:rsid w:val="4EA56877"/>
    <w:rsid w:val="4EA7E667"/>
    <w:rsid w:val="4EBF9EBB"/>
    <w:rsid w:val="4EEE1344"/>
    <w:rsid w:val="4F2E641B"/>
    <w:rsid w:val="4F5A6C7C"/>
    <w:rsid w:val="4F5EE4DC"/>
    <w:rsid w:val="4FBA825B"/>
    <w:rsid w:val="4FC0C054"/>
    <w:rsid w:val="4FDD2AFE"/>
    <w:rsid w:val="505396B5"/>
    <w:rsid w:val="5095FC2D"/>
    <w:rsid w:val="50A8B937"/>
    <w:rsid w:val="50C1EF18"/>
    <w:rsid w:val="50D6C5E7"/>
    <w:rsid w:val="50E3C69B"/>
    <w:rsid w:val="510191CB"/>
    <w:rsid w:val="5110FB72"/>
    <w:rsid w:val="5114392F"/>
    <w:rsid w:val="5136ABD8"/>
    <w:rsid w:val="5141634E"/>
    <w:rsid w:val="51466973"/>
    <w:rsid w:val="5158D23E"/>
    <w:rsid w:val="51885F20"/>
    <w:rsid w:val="51999E46"/>
    <w:rsid w:val="51AAC57E"/>
    <w:rsid w:val="51AEE031"/>
    <w:rsid w:val="51C50504"/>
    <w:rsid w:val="51DBF4BA"/>
    <w:rsid w:val="51EBB6E3"/>
    <w:rsid w:val="522F2A89"/>
    <w:rsid w:val="52325D9E"/>
    <w:rsid w:val="5235ECDE"/>
    <w:rsid w:val="525684B0"/>
    <w:rsid w:val="527C50CD"/>
    <w:rsid w:val="5290B944"/>
    <w:rsid w:val="529118DF"/>
    <w:rsid w:val="52B08B72"/>
    <w:rsid w:val="52B22BD3"/>
    <w:rsid w:val="52D09AFD"/>
    <w:rsid w:val="52F69833"/>
    <w:rsid w:val="52FD2F25"/>
    <w:rsid w:val="53185E64"/>
    <w:rsid w:val="53370A9F"/>
    <w:rsid w:val="535163BE"/>
    <w:rsid w:val="53710C7E"/>
    <w:rsid w:val="53721F24"/>
    <w:rsid w:val="53754D6C"/>
    <w:rsid w:val="537FF708"/>
    <w:rsid w:val="538ED24D"/>
    <w:rsid w:val="5391DEA6"/>
    <w:rsid w:val="53DE4DCC"/>
    <w:rsid w:val="53EAD782"/>
    <w:rsid w:val="53FAF668"/>
    <w:rsid w:val="54009FD3"/>
    <w:rsid w:val="540E9EAD"/>
    <w:rsid w:val="54168222"/>
    <w:rsid w:val="544C51EE"/>
    <w:rsid w:val="544C7337"/>
    <w:rsid w:val="5453BC79"/>
    <w:rsid w:val="545DD8A5"/>
    <w:rsid w:val="549CA179"/>
    <w:rsid w:val="54CC8860"/>
    <w:rsid w:val="54D6B119"/>
    <w:rsid w:val="54ED49AD"/>
    <w:rsid w:val="54FE2FFF"/>
    <w:rsid w:val="550DC6B1"/>
    <w:rsid w:val="553B148A"/>
    <w:rsid w:val="553D5EA3"/>
    <w:rsid w:val="553E1398"/>
    <w:rsid w:val="5559DA15"/>
    <w:rsid w:val="55635760"/>
    <w:rsid w:val="556C2798"/>
    <w:rsid w:val="557AAB3A"/>
    <w:rsid w:val="558AD685"/>
    <w:rsid w:val="559689B5"/>
    <w:rsid w:val="55B3BE70"/>
    <w:rsid w:val="55B8B515"/>
    <w:rsid w:val="55C180B4"/>
    <w:rsid w:val="55C35E82"/>
    <w:rsid w:val="55D203C7"/>
    <w:rsid w:val="55F56B7F"/>
    <w:rsid w:val="55FFAF29"/>
    <w:rsid w:val="56140B7F"/>
    <w:rsid w:val="562BE522"/>
    <w:rsid w:val="56425B42"/>
    <w:rsid w:val="564F0350"/>
    <w:rsid w:val="564F069D"/>
    <w:rsid w:val="5670B4B7"/>
    <w:rsid w:val="56846D9D"/>
    <w:rsid w:val="568771BB"/>
    <w:rsid w:val="56932796"/>
    <w:rsid w:val="569B0E76"/>
    <w:rsid w:val="56A55DE0"/>
    <w:rsid w:val="56A8C17A"/>
    <w:rsid w:val="56D91A48"/>
    <w:rsid w:val="571D770E"/>
    <w:rsid w:val="574616EE"/>
    <w:rsid w:val="574D0FB9"/>
    <w:rsid w:val="574D74FE"/>
    <w:rsid w:val="576C2C14"/>
    <w:rsid w:val="576DFB66"/>
    <w:rsid w:val="5770F130"/>
    <w:rsid w:val="57DD888C"/>
    <w:rsid w:val="5806C0A2"/>
    <w:rsid w:val="581B71CC"/>
    <w:rsid w:val="5823421C"/>
    <w:rsid w:val="58653AD9"/>
    <w:rsid w:val="5866114D"/>
    <w:rsid w:val="58670A1B"/>
    <w:rsid w:val="58947FFA"/>
    <w:rsid w:val="58D1AC0B"/>
    <w:rsid w:val="58D94F2F"/>
    <w:rsid w:val="58E2AD27"/>
    <w:rsid w:val="59033FFE"/>
    <w:rsid w:val="590769DF"/>
    <w:rsid w:val="592D2E1F"/>
    <w:rsid w:val="5957A5A2"/>
    <w:rsid w:val="596996D2"/>
    <w:rsid w:val="597B3542"/>
    <w:rsid w:val="59985FED"/>
    <w:rsid w:val="599A7974"/>
    <w:rsid w:val="59EDC03C"/>
    <w:rsid w:val="59FAB474"/>
    <w:rsid w:val="59FC6041"/>
    <w:rsid w:val="5A1524B9"/>
    <w:rsid w:val="5A5528C8"/>
    <w:rsid w:val="5A63F485"/>
    <w:rsid w:val="5A697047"/>
    <w:rsid w:val="5A8D9CBF"/>
    <w:rsid w:val="5A8EC102"/>
    <w:rsid w:val="5A8F6A62"/>
    <w:rsid w:val="5AC15A89"/>
    <w:rsid w:val="5ACBB1AA"/>
    <w:rsid w:val="5AD5C286"/>
    <w:rsid w:val="5ADC903A"/>
    <w:rsid w:val="5ADF9328"/>
    <w:rsid w:val="5B0453A1"/>
    <w:rsid w:val="5B1AF7CB"/>
    <w:rsid w:val="5B3196FA"/>
    <w:rsid w:val="5B45DB03"/>
    <w:rsid w:val="5B4CFD9E"/>
    <w:rsid w:val="5B55C277"/>
    <w:rsid w:val="5B57D1AD"/>
    <w:rsid w:val="5B83FAA6"/>
    <w:rsid w:val="5B91EDCC"/>
    <w:rsid w:val="5B9774E9"/>
    <w:rsid w:val="5BC372D8"/>
    <w:rsid w:val="5BC76588"/>
    <w:rsid w:val="5BDFEC30"/>
    <w:rsid w:val="5C14494F"/>
    <w:rsid w:val="5C5E22BB"/>
    <w:rsid w:val="5CD65C2B"/>
    <w:rsid w:val="5CDD434B"/>
    <w:rsid w:val="5CF61508"/>
    <w:rsid w:val="5CFC0212"/>
    <w:rsid w:val="5D3640FD"/>
    <w:rsid w:val="5D4DDEAD"/>
    <w:rsid w:val="5D521E76"/>
    <w:rsid w:val="5DA9BA63"/>
    <w:rsid w:val="5DDAD0F4"/>
    <w:rsid w:val="5DE12261"/>
    <w:rsid w:val="5DE72539"/>
    <w:rsid w:val="5E035E32"/>
    <w:rsid w:val="5E12E57D"/>
    <w:rsid w:val="5E14FFA9"/>
    <w:rsid w:val="5E260DEC"/>
    <w:rsid w:val="5E39B740"/>
    <w:rsid w:val="5E403424"/>
    <w:rsid w:val="5E495DD1"/>
    <w:rsid w:val="5E555C53"/>
    <w:rsid w:val="5E675920"/>
    <w:rsid w:val="5E87FBB3"/>
    <w:rsid w:val="5EA91B65"/>
    <w:rsid w:val="5EEFE115"/>
    <w:rsid w:val="5F19E054"/>
    <w:rsid w:val="5F2E15CE"/>
    <w:rsid w:val="5F3075DA"/>
    <w:rsid w:val="5F3E4B40"/>
    <w:rsid w:val="5F5975E3"/>
    <w:rsid w:val="5F5B5146"/>
    <w:rsid w:val="5F671024"/>
    <w:rsid w:val="5FFDDE1B"/>
    <w:rsid w:val="60037654"/>
    <w:rsid w:val="601D2E86"/>
    <w:rsid w:val="601D5A32"/>
    <w:rsid w:val="60312120"/>
    <w:rsid w:val="6035BC5B"/>
    <w:rsid w:val="6071217B"/>
    <w:rsid w:val="607AA47C"/>
    <w:rsid w:val="60A9A1C0"/>
    <w:rsid w:val="60CC463B"/>
    <w:rsid w:val="60DCF98B"/>
    <w:rsid w:val="60E4FC47"/>
    <w:rsid w:val="60EB144D"/>
    <w:rsid w:val="60F49412"/>
    <w:rsid w:val="610BD4F2"/>
    <w:rsid w:val="6122A1F7"/>
    <w:rsid w:val="6145F645"/>
    <w:rsid w:val="617894D5"/>
    <w:rsid w:val="61A2571A"/>
    <w:rsid w:val="61ED0C4C"/>
    <w:rsid w:val="61EFCF27"/>
    <w:rsid w:val="61F6AD91"/>
    <w:rsid w:val="62043E16"/>
    <w:rsid w:val="621143C0"/>
    <w:rsid w:val="6211ED24"/>
    <w:rsid w:val="62233F7E"/>
    <w:rsid w:val="62493BD3"/>
    <w:rsid w:val="6271659F"/>
    <w:rsid w:val="62A59065"/>
    <w:rsid w:val="62AB983B"/>
    <w:rsid w:val="62F1F9D2"/>
    <w:rsid w:val="62FB299B"/>
    <w:rsid w:val="63167266"/>
    <w:rsid w:val="6326C988"/>
    <w:rsid w:val="6327D9F2"/>
    <w:rsid w:val="632C8310"/>
    <w:rsid w:val="6333892C"/>
    <w:rsid w:val="6338D49C"/>
    <w:rsid w:val="63447349"/>
    <w:rsid w:val="63579645"/>
    <w:rsid w:val="635AEC89"/>
    <w:rsid w:val="6369A70D"/>
    <w:rsid w:val="636DDA7F"/>
    <w:rsid w:val="63711F1D"/>
    <w:rsid w:val="6374BCF4"/>
    <w:rsid w:val="6383CBB1"/>
    <w:rsid w:val="638CFD10"/>
    <w:rsid w:val="638FF231"/>
    <w:rsid w:val="63A7295B"/>
    <w:rsid w:val="63BAC208"/>
    <w:rsid w:val="63C37027"/>
    <w:rsid w:val="641E971A"/>
    <w:rsid w:val="64202D29"/>
    <w:rsid w:val="64284DEB"/>
    <w:rsid w:val="642E9253"/>
    <w:rsid w:val="643B03D0"/>
    <w:rsid w:val="64437146"/>
    <w:rsid w:val="64774164"/>
    <w:rsid w:val="64B0ABDA"/>
    <w:rsid w:val="64B72F62"/>
    <w:rsid w:val="64BD7247"/>
    <w:rsid w:val="64EB5520"/>
    <w:rsid w:val="650D5918"/>
    <w:rsid w:val="6517B9DE"/>
    <w:rsid w:val="6518A645"/>
    <w:rsid w:val="652950DF"/>
    <w:rsid w:val="6545CF73"/>
    <w:rsid w:val="65961B0A"/>
    <w:rsid w:val="6598C5F7"/>
    <w:rsid w:val="65CCD563"/>
    <w:rsid w:val="65FF92C8"/>
    <w:rsid w:val="6605D167"/>
    <w:rsid w:val="660D7CEF"/>
    <w:rsid w:val="66149FD4"/>
    <w:rsid w:val="662115D6"/>
    <w:rsid w:val="669740D4"/>
    <w:rsid w:val="66C29E49"/>
    <w:rsid w:val="66DE5E7A"/>
    <w:rsid w:val="670A54AB"/>
    <w:rsid w:val="67148F05"/>
    <w:rsid w:val="67352DBE"/>
    <w:rsid w:val="674912A5"/>
    <w:rsid w:val="67B93FC6"/>
    <w:rsid w:val="67CBED7C"/>
    <w:rsid w:val="67D905B9"/>
    <w:rsid w:val="67E06E2F"/>
    <w:rsid w:val="67F114F7"/>
    <w:rsid w:val="67F57EC7"/>
    <w:rsid w:val="681200E0"/>
    <w:rsid w:val="68203D89"/>
    <w:rsid w:val="6827A4AA"/>
    <w:rsid w:val="6838F3D1"/>
    <w:rsid w:val="6875B53C"/>
    <w:rsid w:val="6898AD64"/>
    <w:rsid w:val="6899BB2D"/>
    <w:rsid w:val="68AFD666"/>
    <w:rsid w:val="68BCCA54"/>
    <w:rsid w:val="69136B31"/>
    <w:rsid w:val="6967E8DE"/>
    <w:rsid w:val="696B1E87"/>
    <w:rsid w:val="6972D2CC"/>
    <w:rsid w:val="697DAFE6"/>
    <w:rsid w:val="698EACF8"/>
    <w:rsid w:val="69B7084D"/>
    <w:rsid w:val="69C6703F"/>
    <w:rsid w:val="69D82076"/>
    <w:rsid w:val="69E1ABA2"/>
    <w:rsid w:val="6A1EFD83"/>
    <w:rsid w:val="6A210DC8"/>
    <w:rsid w:val="6A26E172"/>
    <w:rsid w:val="6A424264"/>
    <w:rsid w:val="6A62246C"/>
    <w:rsid w:val="6A628926"/>
    <w:rsid w:val="6A6EE91C"/>
    <w:rsid w:val="6AB39611"/>
    <w:rsid w:val="6AE4D3B2"/>
    <w:rsid w:val="6B1EFC8E"/>
    <w:rsid w:val="6B2B9F98"/>
    <w:rsid w:val="6B523975"/>
    <w:rsid w:val="6B734734"/>
    <w:rsid w:val="6B7889D0"/>
    <w:rsid w:val="6B8AC1E8"/>
    <w:rsid w:val="6BAB7342"/>
    <w:rsid w:val="6BB5AE80"/>
    <w:rsid w:val="6BE57557"/>
    <w:rsid w:val="6BFE0A24"/>
    <w:rsid w:val="6BFE1871"/>
    <w:rsid w:val="6C1A90B9"/>
    <w:rsid w:val="6C2835DA"/>
    <w:rsid w:val="6C2A06EC"/>
    <w:rsid w:val="6C4BA7F2"/>
    <w:rsid w:val="6C4F36BD"/>
    <w:rsid w:val="6C81A029"/>
    <w:rsid w:val="6C832A00"/>
    <w:rsid w:val="6CA4F5C8"/>
    <w:rsid w:val="6CA9E813"/>
    <w:rsid w:val="6CEA9F47"/>
    <w:rsid w:val="6D388FE8"/>
    <w:rsid w:val="6D6510BD"/>
    <w:rsid w:val="6D862F01"/>
    <w:rsid w:val="6DA06CFA"/>
    <w:rsid w:val="6DAF1C17"/>
    <w:rsid w:val="6DDFB9E7"/>
    <w:rsid w:val="6DE73B39"/>
    <w:rsid w:val="6DF1BA2E"/>
    <w:rsid w:val="6DF93874"/>
    <w:rsid w:val="6E128F1B"/>
    <w:rsid w:val="6E12BB7A"/>
    <w:rsid w:val="6E44DFDB"/>
    <w:rsid w:val="6E806B0D"/>
    <w:rsid w:val="6E84CB5A"/>
    <w:rsid w:val="6EAF92CD"/>
    <w:rsid w:val="6EB97E04"/>
    <w:rsid w:val="6EC7E2C4"/>
    <w:rsid w:val="6EC80571"/>
    <w:rsid w:val="6ED879BF"/>
    <w:rsid w:val="6EDB589D"/>
    <w:rsid w:val="6F0C8C0C"/>
    <w:rsid w:val="6F12BD87"/>
    <w:rsid w:val="6F33BB45"/>
    <w:rsid w:val="6F3C3D5B"/>
    <w:rsid w:val="6F581884"/>
    <w:rsid w:val="6F6084BB"/>
    <w:rsid w:val="6F6C579F"/>
    <w:rsid w:val="6F7F4314"/>
    <w:rsid w:val="6F938B50"/>
    <w:rsid w:val="6F9B5813"/>
    <w:rsid w:val="6FA4B80B"/>
    <w:rsid w:val="6FBCAFB6"/>
    <w:rsid w:val="6FC0F1D0"/>
    <w:rsid w:val="6FC38442"/>
    <w:rsid w:val="6FFA2084"/>
    <w:rsid w:val="7003B90A"/>
    <w:rsid w:val="70113A5F"/>
    <w:rsid w:val="702509C1"/>
    <w:rsid w:val="702BD0BB"/>
    <w:rsid w:val="7030801F"/>
    <w:rsid w:val="703410DA"/>
    <w:rsid w:val="7037FA58"/>
    <w:rsid w:val="704E3758"/>
    <w:rsid w:val="70790E44"/>
    <w:rsid w:val="7089E474"/>
    <w:rsid w:val="70941292"/>
    <w:rsid w:val="709B23C1"/>
    <w:rsid w:val="70C2B57C"/>
    <w:rsid w:val="70CFD279"/>
    <w:rsid w:val="70E0AB1B"/>
    <w:rsid w:val="712FE87E"/>
    <w:rsid w:val="7146AD5A"/>
    <w:rsid w:val="71520CDF"/>
    <w:rsid w:val="715B22A8"/>
    <w:rsid w:val="71662854"/>
    <w:rsid w:val="716B25BB"/>
    <w:rsid w:val="7178B81D"/>
    <w:rsid w:val="71C9C904"/>
    <w:rsid w:val="71CBDA8E"/>
    <w:rsid w:val="71D18518"/>
    <w:rsid w:val="71DBE152"/>
    <w:rsid w:val="71F711C7"/>
    <w:rsid w:val="721CE2C0"/>
    <w:rsid w:val="723C5814"/>
    <w:rsid w:val="72568728"/>
    <w:rsid w:val="725ED1A8"/>
    <w:rsid w:val="72A4D714"/>
    <w:rsid w:val="72EDDD40"/>
    <w:rsid w:val="732DB315"/>
    <w:rsid w:val="734EC385"/>
    <w:rsid w:val="73552F79"/>
    <w:rsid w:val="736F3844"/>
    <w:rsid w:val="737CAB70"/>
    <w:rsid w:val="738495EC"/>
    <w:rsid w:val="73966447"/>
    <w:rsid w:val="739F0077"/>
    <w:rsid w:val="73ADE04F"/>
    <w:rsid w:val="73C09BA8"/>
    <w:rsid w:val="73F6147F"/>
    <w:rsid w:val="74245BC1"/>
    <w:rsid w:val="744478C3"/>
    <w:rsid w:val="7458F786"/>
    <w:rsid w:val="74617443"/>
    <w:rsid w:val="74895957"/>
    <w:rsid w:val="748F66F5"/>
    <w:rsid w:val="74937466"/>
    <w:rsid w:val="74942673"/>
    <w:rsid w:val="74A3C2B8"/>
    <w:rsid w:val="74AD6494"/>
    <w:rsid w:val="74BEBB0D"/>
    <w:rsid w:val="74D0BEE0"/>
    <w:rsid w:val="7514FE47"/>
    <w:rsid w:val="753456FF"/>
    <w:rsid w:val="75454554"/>
    <w:rsid w:val="7558FB2F"/>
    <w:rsid w:val="755B7A82"/>
    <w:rsid w:val="7561EB2A"/>
    <w:rsid w:val="759C375D"/>
    <w:rsid w:val="759D3108"/>
    <w:rsid w:val="75D774F7"/>
    <w:rsid w:val="75FA23BB"/>
    <w:rsid w:val="7612839B"/>
    <w:rsid w:val="7632CB07"/>
    <w:rsid w:val="7663C6B8"/>
    <w:rsid w:val="7666427C"/>
    <w:rsid w:val="768F75D8"/>
    <w:rsid w:val="769A6CB3"/>
    <w:rsid w:val="769F98FE"/>
    <w:rsid w:val="76B6866E"/>
    <w:rsid w:val="76BF1C28"/>
    <w:rsid w:val="76DAEB4D"/>
    <w:rsid w:val="76F73045"/>
    <w:rsid w:val="76F799C4"/>
    <w:rsid w:val="7745CB08"/>
    <w:rsid w:val="774F9329"/>
    <w:rsid w:val="77734558"/>
    <w:rsid w:val="7785025E"/>
    <w:rsid w:val="7795D85C"/>
    <w:rsid w:val="77AF9187"/>
    <w:rsid w:val="77E2D151"/>
    <w:rsid w:val="77EE1FD2"/>
    <w:rsid w:val="77F53C71"/>
    <w:rsid w:val="7825BC7E"/>
    <w:rsid w:val="78641244"/>
    <w:rsid w:val="786A61A8"/>
    <w:rsid w:val="786F1BD4"/>
    <w:rsid w:val="78744E11"/>
    <w:rsid w:val="78C7D1E1"/>
    <w:rsid w:val="78CC3A28"/>
    <w:rsid w:val="78DABE1C"/>
    <w:rsid w:val="78E81B28"/>
    <w:rsid w:val="78F1F0C4"/>
    <w:rsid w:val="792C16C1"/>
    <w:rsid w:val="7937C806"/>
    <w:rsid w:val="798689DC"/>
    <w:rsid w:val="798998C5"/>
    <w:rsid w:val="7989CD71"/>
    <w:rsid w:val="7999AF76"/>
    <w:rsid w:val="79A09279"/>
    <w:rsid w:val="79DE3EB3"/>
    <w:rsid w:val="79E8F39D"/>
    <w:rsid w:val="79EA192C"/>
    <w:rsid w:val="79EAE716"/>
    <w:rsid w:val="79FA6685"/>
    <w:rsid w:val="79FEB0CA"/>
    <w:rsid w:val="7A101E72"/>
    <w:rsid w:val="7A13B982"/>
    <w:rsid w:val="7A2EEBA5"/>
    <w:rsid w:val="7A35C4B4"/>
    <w:rsid w:val="7A7B3958"/>
    <w:rsid w:val="7AA5C46D"/>
    <w:rsid w:val="7AB8AEEB"/>
    <w:rsid w:val="7ABA43D7"/>
    <w:rsid w:val="7AC8B18E"/>
    <w:rsid w:val="7AD11098"/>
    <w:rsid w:val="7AF9869D"/>
    <w:rsid w:val="7B63E6E1"/>
    <w:rsid w:val="7B7B9DA9"/>
    <w:rsid w:val="7B85F404"/>
    <w:rsid w:val="7BE941F6"/>
    <w:rsid w:val="7BEB7AD5"/>
    <w:rsid w:val="7C2B220C"/>
    <w:rsid w:val="7C39EDF0"/>
    <w:rsid w:val="7C3AFD0B"/>
    <w:rsid w:val="7C56432D"/>
    <w:rsid w:val="7C7458D7"/>
    <w:rsid w:val="7C7B6EF5"/>
    <w:rsid w:val="7C954408"/>
    <w:rsid w:val="7CD5E60F"/>
    <w:rsid w:val="7D2CBA60"/>
    <w:rsid w:val="7D4B0FE6"/>
    <w:rsid w:val="7D5754EC"/>
    <w:rsid w:val="7D5D69D2"/>
    <w:rsid w:val="7D7D2FD7"/>
    <w:rsid w:val="7D8667C7"/>
    <w:rsid w:val="7DD2B40E"/>
    <w:rsid w:val="7DD92370"/>
    <w:rsid w:val="7E1ADBE7"/>
    <w:rsid w:val="7E294372"/>
    <w:rsid w:val="7E4A1ED4"/>
    <w:rsid w:val="7E4A48C7"/>
    <w:rsid w:val="7E8C02BE"/>
    <w:rsid w:val="7E8CBCB8"/>
    <w:rsid w:val="7EBEB474"/>
    <w:rsid w:val="7EC19337"/>
    <w:rsid w:val="7EC9C32F"/>
    <w:rsid w:val="7EF1F33B"/>
    <w:rsid w:val="7F0BEDE2"/>
    <w:rsid w:val="7F34B585"/>
    <w:rsid w:val="7F90762B"/>
    <w:rsid w:val="7FB7E0FE"/>
    <w:rsid w:val="7FDEC9E3"/>
    <w:rsid w:val="7FE0A25D"/>
    <w:rsid w:val="7FF4D510"/>
    <w:rsid w:val="7FF71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DD7FBA"/>
    <w:pPr>
      <w:keepNext/>
      <w:keepLines/>
      <w:numPr>
        <w:numId w:val="13"/>
      </w:numPr>
      <w:spacing w:before="240" w:after="120" w:line="276" w:lineRule="auto"/>
      <w:ind w:left="714" w:hanging="357"/>
      <w:outlineLvl w:val="0"/>
    </w:pPr>
    <w:rPr>
      <w:rFonts w:eastAsia="Arial Unicode MS" w:cstheme="majorBid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D7FBA"/>
    <w:pPr>
      <w:numPr>
        <w:ilvl w:val="1"/>
        <w:numId w:val="13"/>
      </w:numPr>
      <w:spacing w:before="120" w:after="12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5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5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DD7FBA"/>
    <w:rPr>
      <w:rFonts w:eastAsia="Arial Unicode MS" w:cstheme="majorBid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3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2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DD7FBA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5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0">
    <w:name w:val="Nierozpoznana wzmianka30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21B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ierozpoznanawzmianka300">
    <w:name w:val="Nierozpoznana wzmianka300"/>
    <w:basedOn w:val="Domylnaczcionkaakapitu"/>
    <w:uiPriority w:val="99"/>
    <w:semiHidden/>
    <w:unhideWhenUsed/>
    <w:rsid w:val="0072435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5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8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624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mailto:przetargi@ncbr.gov.pl" TargetMode="Externa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0242B5-1C83-4A02-8B1D-22CDC9F873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34</Pages>
  <Words>14406</Words>
  <Characters>102958</Characters>
  <Application>Microsoft Office Word</Application>
  <DocSecurity>0</DocSecurity>
  <Lines>857</Lines>
  <Paragraphs>234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2021-07-06T13:38:00Z</dcterms:created>
  <dcterms:modified xsi:type="dcterms:W3CDTF">2021-07-06T13:38:00Z</dcterms:modified>
</cp:coreProperties>
</file>